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xml" ContentType="application/vnd.openxmlformats-officedocument.wordprocessingml.comments+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shd w:val="clear" w:color="auto" w:fill="CCFFCC"/>
        <w:tblLook w:val="01E0"/>
      </w:tblPr>
      <w:tblGrid>
        <w:gridCol w:w="9030"/>
      </w:tblGrid>
      <w:tr w:rsidR="008E2C80" w:rsidRPr="00115CBA">
        <w:trPr>
          <w:trHeight w:val="522"/>
          <w:jc w:val="center"/>
        </w:trPr>
        <w:tc>
          <w:tcPr>
            <w:tcW w:w="9030" w:type="dxa"/>
            <w:shd w:val="clear" w:color="auto" w:fill="CCFFCC"/>
            <w:vAlign w:val="center"/>
          </w:tcPr>
          <w:p w:rsidR="00650587" w:rsidRPr="00650587" w:rsidRDefault="008E2C80">
            <w:pPr>
              <w:spacing w:line="360" w:lineRule="atLeast"/>
              <w:jc w:val="center"/>
              <w:rPr>
                <w:rFonts w:asciiTheme="minorHAnsi" w:hAnsiTheme="minorHAnsi"/>
                <w:b/>
                <w:sz w:val="2"/>
                <w:szCs w:val="2"/>
              </w:rPr>
            </w:pPr>
            <w:commentRangeStart w:id="0"/>
            <w:r w:rsidRPr="00115CBA">
              <w:rPr>
                <w:rFonts w:asciiTheme="minorHAnsi" w:hAnsiTheme="minorHAnsi"/>
                <w:b/>
                <w:sz w:val="22"/>
                <w:szCs w:val="22"/>
              </w:rPr>
              <w:t>Project</w:t>
            </w:r>
            <w:commentRangeEnd w:id="0"/>
            <w:r w:rsidR="00B61045">
              <w:rPr>
                <w:rStyle w:val="CommentReference"/>
              </w:rPr>
              <w:commentReference w:id="0"/>
            </w:r>
            <w:r w:rsidRPr="00115CBA">
              <w:rPr>
                <w:rFonts w:asciiTheme="minorHAnsi" w:hAnsiTheme="minorHAnsi"/>
                <w:b/>
                <w:sz w:val="22"/>
                <w:szCs w:val="22"/>
              </w:rPr>
              <w:t xml:space="preserve"> </w:t>
            </w:r>
            <w:r w:rsidR="004D58E1" w:rsidRPr="00115CBA">
              <w:rPr>
                <w:rFonts w:asciiTheme="minorHAnsi" w:hAnsiTheme="minorHAnsi"/>
                <w:b/>
                <w:sz w:val="22"/>
                <w:szCs w:val="22"/>
              </w:rPr>
              <w:t>Proposal</w:t>
            </w:r>
            <w:r w:rsidR="006D0602" w:rsidRPr="00115CBA">
              <w:rPr>
                <w:rFonts w:asciiTheme="minorHAnsi" w:hAnsiTheme="minorHAnsi"/>
                <w:b/>
                <w:sz w:val="22"/>
                <w:szCs w:val="22"/>
              </w:rPr>
              <w:t xml:space="preserve"> </w:t>
            </w:r>
          </w:p>
          <w:p w:rsidR="00650587" w:rsidRPr="00650587" w:rsidRDefault="00650587">
            <w:pPr>
              <w:spacing w:line="360" w:lineRule="atLeast"/>
              <w:jc w:val="center"/>
              <w:rPr>
                <w:rFonts w:asciiTheme="minorHAnsi" w:hAnsiTheme="minorHAnsi"/>
                <w:b/>
                <w:sz w:val="36"/>
                <w:szCs w:val="36"/>
              </w:rPr>
            </w:pPr>
            <w:r w:rsidRPr="00650587">
              <w:rPr>
                <w:rFonts w:asciiTheme="minorHAnsi" w:hAnsiTheme="minorHAnsi"/>
                <w:b/>
                <w:sz w:val="36"/>
                <w:szCs w:val="36"/>
              </w:rPr>
              <w:t>Young Forest Restorers</w:t>
            </w:r>
          </w:p>
          <w:p w:rsidR="00650587" w:rsidRPr="00650587" w:rsidRDefault="00650587">
            <w:pPr>
              <w:spacing w:line="360" w:lineRule="atLeast"/>
              <w:jc w:val="center"/>
              <w:rPr>
                <w:rFonts w:asciiTheme="minorHAnsi" w:hAnsiTheme="minorHAnsi"/>
                <w:b/>
                <w:sz w:val="28"/>
                <w:szCs w:val="28"/>
              </w:rPr>
            </w:pPr>
          </w:p>
          <w:p w:rsidR="008E2C80" w:rsidRPr="00115CBA" w:rsidRDefault="004E0706" w:rsidP="0016019A">
            <w:pPr>
              <w:spacing w:line="360" w:lineRule="atLeast"/>
              <w:rPr>
                <w:rFonts w:asciiTheme="minorHAnsi" w:eastAsia="MS Gothic" w:hAnsiTheme="minorHAnsi"/>
                <w:b/>
                <w:snapToGrid w:val="0"/>
                <w:sz w:val="22"/>
                <w:szCs w:val="22"/>
              </w:rPr>
            </w:pPr>
            <w:r>
              <w:rPr>
                <w:rFonts w:asciiTheme="minorHAnsi" w:hAnsiTheme="minorHAnsi"/>
                <w:b/>
                <w:sz w:val="22"/>
                <w:szCs w:val="22"/>
              </w:rPr>
              <w:t>From:</w:t>
            </w:r>
            <w:r w:rsidR="00650587">
              <w:rPr>
                <w:rFonts w:asciiTheme="minorHAnsi" w:hAnsiTheme="minorHAnsi"/>
                <w:b/>
                <w:sz w:val="22"/>
                <w:szCs w:val="22"/>
              </w:rPr>
              <w:t xml:space="preserve"> </w:t>
            </w:r>
            <w:r w:rsidR="002578D1" w:rsidRPr="00115CBA">
              <w:rPr>
                <w:rFonts w:asciiTheme="minorHAnsi" w:hAnsiTheme="minorHAnsi"/>
                <w:b/>
                <w:sz w:val="22"/>
                <w:szCs w:val="22"/>
              </w:rPr>
              <w:t>Forest Restoration Research Unit, Biology Department, Science Faculty, Chiang Mai University</w:t>
            </w:r>
          </w:p>
        </w:tc>
      </w:tr>
    </w:tbl>
    <w:p w:rsidR="006D0602" w:rsidRPr="00115CBA" w:rsidRDefault="006D0602">
      <w:pPr>
        <w:spacing w:line="360" w:lineRule="atLeast"/>
        <w:jc w:val="left"/>
        <w:rPr>
          <w:rFonts w:asciiTheme="minorHAnsi" w:hAnsiTheme="minorHAnsi"/>
          <w:snapToGrid w:val="0"/>
          <w:sz w:val="22"/>
          <w:szCs w:val="22"/>
        </w:rPr>
      </w:pPr>
    </w:p>
    <w:p w:rsidR="008A0116" w:rsidRPr="007A4006" w:rsidRDefault="00742EA9" w:rsidP="00742EA9">
      <w:pPr>
        <w:rPr>
          <w:rFonts w:asciiTheme="minorHAnsi" w:hAnsiTheme="minorHAnsi"/>
          <w:color w:val="000000"/>
          <w:sz w:val="22"/>
          <w:szCs w:val="22"/>
        </w:rPr>
      </w:pPr>
      <w:r w:rsidRPr="00742EA9">
        <w:rPr>
          <w:rFonts w:asciiTheme="minorHAnsi" w:hAnsiTheme="minorHAnsi"/>
          <w:color w:val="000000"/>
          <w:sz w:val="22"/>
          <w:szCs w:val="22"/>
        </w:rPr>
        <w:t xml:space="preserve">This application is </w:t>
      </w:r>
      <w:r w:rsidR="004E0706">
        <w:rPr>
          <w:rFonts w:asciiTheme="minorHAnsi" w:hAnsiTheme="minorHAnsi"/>
          <w:color w:val="000000"/>
          <w:sz w:val="22"/>
          <w:szCs w:val="22"/>
        </w:rPr>
        <w:t xml:space="preserve">a request </w:t>
      </w:r>
      <w:r w:rsidR="007A4006">
        <w:rPr>
          <w:rFonts w:asciiTheme="minorHAnsi" w:hAnsiTheme="minorHAnsi"/>
          <w:color w:val="000000"/>
          <w:sz w:val="22"/>
          <w:szCs w:val="22"/>
        </w:rPr>
        <w:t xml:space="preserve">for </w:t>
      </w:r>
      <w:r w:rsidR="008A0116">
        <w:rPr>
          <w:rFonts w:asciiTheme="minorHAnsi" w:hAnsiTheme="minorHAnsi"/>
          <w:color w:val="000000"/>
          <w:sz w:val="22"/>
          <w:szCs w:val="22"/>
        </w:rPr>
        <w:t>funding</w:t>
      </w:r>
      <w:r w:rsidR="004E0706">
        <w:rPr>
          <w:rFonts w:asciiTheme="minorHAnsi" w:hAnsiTheme="minorHAnsi"/>
          <w:color w:val="000000"/>
          <w:sz w:val="22"/>
          <w:szCs w:val="22"/>
        </w:rPr>
        <w:t xml:space="preserve"> of a </w:t>
      </w:r>
      <w:r w:rsidR="00650587">
        <w:rPr>
          <w:rFonts w:asciiTheme="minorHAnsi" w:hAnsiTheme="minorHAnsi"/>
          <w:color w:val="000000"/>
          <w:sz w:val="22"/>
          <w:szCs w:val="22"/>
        </w:rPr>
        <w:t xml:space="preserve">new </w:t>
      </w:r>
      <w:r w:rsidR="004E0706">
        <w:rPr>
          <w:rFonts w:asciiTheme="minorHAnsi" w:hAnsiTheme="minorHAnsi"/>
          <w:color w:val="000000"/>
          <w:sz w:val="22"/>
          <w:szCs w:val="22"/>
        </w:rPr>
        <w:t xml:space="preserve">3-year project: </w:t>
      </w:r>
      <w:r w:rsidR="008A0116">
        <w:rPr>
          <w:rFonts w:asciiTheme="minorHAnsi" w:hAnsiTheme="minorHAnsi"/>
          <w:color w:val="000000"/>
          <w:sz w:val="22"/>
          <w:szCs w:val="22"/>
        </w:rPr>
        <w:t>“</w:t>
      </w:r>
      <w:r w:rsidR="004E0706" w:rsidRPr="007A4006">
        <w:rPr>
          <w:rFonts w:asciiTheme="minorHAnsi" w:hAnsiTheme="minorHAnsi"/>
          <w:b/>
          <w:bCs/>
          <w:color w:val="000000"/>
          <w:sz w:val="22"/>
          <w:szCs w:val="22"/>
        </w:rPr>
        <w:t>Young Forest Restorer</w:t>
      </w:r>
      <w:r w:rsidR="008A0116" w:rsidRPr="007A4006">
        <w:rPr>
          <w:rFonts w:asciiTheme="minorHAnsi" w:hAnsiTheme="minorHAnsi"/>
          <w:b/>
          <w:bCs/>
          <w:color w:val="000000"/>
          <w:sz w:val="22"/>
          <w:szCs w:val="22"/>
        </w:rPr>
        <w:t>s</w:t>
      </w:r>
      <w:r w:rsidR="008A0116" w:rsidRPr="007A4006">
        <w:rPr>
          <w:rFonts w:asciiTheme="minorHAnsi" w:hAnsiTheme="minorHAnsi"/>
          <w:color w:val="000000"/>
          <w:sz w:val="22"/>
          <w:szCs w:val="22"/>
        </w:rPr>
        <w:t>”</w:t>
      </w:r>
      <w:r w:rsidR="007A4006" w:rsidRPr="007A4006">
        <w:rPr>
          <w:rFonts w:asciiTheme="minorHAnsi" w:hAnsiTheme="minorHAnsi"/>
          <w:color w:val="000000"/>
          <w:sz w:val="22"/>
          <w:szCs w:val="22"/>
        </w:rPr>
        <w:t xml:space="preserve"> by Chiang Mai University’s Forest Restoration Research Unit (FORRU-CMU).</w:t>
      </w:r>
      <w:ins w:id="1" w:author="vane" w:date="2022-10-23T13:41:00Z">
        <w:r w:rsidR="00716074">
          <w:rPr>
            <w:rFonts w:asciiTheme="minorHAnsi" w:hAnsiTheme="minorHAnsi"/>
            <w:color w:val="000000"/>
            <w:sz w:val="22"/>
            <w:szCs w:val="22"/>
          </w:rPr>
          <w:t xml:space="preserve"> [Great start! You could include the overarching aim of the project as well here.]</w:t>
        </w:r>
      </w:ins>
    </w:p>
    <w:p w:rsidR="00742EA9" w:rsidRPr="00742EA9" w:rsidRDefault="00742EA9" w:rsidP="00742EA9">
      <w:pPr>
        <w:rPr>
          <w:rFonts w:asciiTheme="minorHAnsi" w:eastAsia="Times New Roman" w:hAnsiTheme="minorHAnsi" w:cs="Calibri Light"/>
          <w:sz w:val="22"/>
          <w:szCs w:val="22"/>
          <w:lang w:val="en-GB" w:eastAsia="en-GB"/>
        </w:rPr>
      </w:pPr>
      <w:r w:rsidRPr="00742EA9">
        <w:rPr>
          <w:rFonts w:asciiTheme="minorHAnsi" w:eastAsia="Times New Roman" w:hAnsiTheme="minorHAnsi" w:cs="Calibri Light"/>
          <w:sz w:val="22"/>
          <w:szCs w:val="22"/>
          <w:lang w:val="en-GB" w:eastAsia="en-GB"/>
        </w:rPr>
        <w:t xml:space="preserve">  </w:t>
      </w:r>
    </w:p>
    <w:p w:rsidR="008E2C80" w:rsidRPr="00115CBA" w:rsidRDefault="003151B1" w:rsidP="00890988">
      <w:pPr>
        <w:numPr>
          <w:ilvl w:val="0"/>
          <w:numId w:val="1"/>
        </w:numPr>
        <w:spacing w:line="360" w:lineRule="atLeast"/>
        <w:jc w:val="left"/>
        <w:rPr>
          <w:rFonts w:asciiTheme="minorHAnsi" w:hAnsiTheme="minorHAnsi"/>
          <w:b/>
          <w:snapToGrid w:val="0"/>
          <w:sz w:val="22"/>
          <w:szCs w:val="22"/>
        </w:rPr>
      </w:pPr>
      <w:r>
        <w:rPr>
          <w:rFonts w:asciiTheme="minorHAnsi" w:hAnsiTheme="minorHAnsi"/>
          <w:b/>
          <w:sz w:val="22"/>
          <w:szCs w:val="22"/>
        </w:rPr>
        <w:t xml:space="preserve">Objectives, </w:t>
      </w:r>
      <w:r w:rsidR="003303E0">
        <w:rPr>
          <w:rFonts w:asciiTheme="minorHAnsi" w:hAnsiTheme="minorHAnsi"/>
          <w:b/>
          <w:sz w:val="22"/>
          <w:szCs w:val="22"/>
        </w:rPr>
        <w:t>Rationale and Background</w:t>
      </w:r>
    </w:p>
    <w:p w:rsidR="002578D1" w:rsidRPr="00115CBA" w:rsidRDefault="002578D1" w:rsidP="002578D1">
      <w:pPr>
        <w:jc w:val="left"/>
        <w:rPr>
          <w:rFonts w:asciiTheme="minorHAnsi" w:hAnsiTheme="minorHAnsi" w:cs="Calibri Light"/>
          <w:b/>
          <w:smallCaps/>
          <w:sz w:val="22"/>
          <w:szCs w:val="22"/>
          <w:shd w:val="clear" w:color="auto" w:fill="FEFEFE"/>
          <w:lang w:val="en-GB"/>
        </w:rPr>
      </w:pPr>
    </w:p>
    <w:p w:rsidR="00257A7D" w:rsidRDefault="003303E0" w:rsidP="008A0116">
      <w:pPr>
        <w:shd w:val="clear" w:color="auto" w:fill="FFFFFF"/>
        <w:rPr>
          <w:rFonts w:asciiTheme="minorHAnsi" w:eastAsia="Times New Roman" w:hAnsiTheme="minorHAnsi" w:cs="Calibri Light"/>
          <w:sz w:val="22"/>
          <w:szCs w:val="22"/>
          <w:lang w:val="en-GB" w:eastAsia="en-GB"/>
        </w:rPr>
      </w:pPr>
      <w:commentRangeStart w:id="2"/>
      <w:r>
        <w:rPr>
          <w:rFonts w:asciiTheme="minorHAnsi" w:eastAsia="Times New Roman" w:hAnsiTheme="minorHAnsi" w:cs="Calibri Light"/>
          <w:sz w:val="22"/>
          <w:szCs w:val="22"/>
          <w:lang w:val="en-GB" w:eastAsia="en-GB"/>
        </w:rPr>
        <w:t>The</w:t>
      </w:r>
      <w:commentRangeEnd w:id="2"/>
      <w:r w:rsidR="00716074">
        <w:rPr>
          <w:rStyle w:val="CommentReference"/>
        </w:rPr>
        <w:commentReference w:id="2"/>
      </w:r>
      <w:r>
        <w:rPr>
          <w:rFonts w:asciiTheme="minorHAnsi" w:eastAsia="Times New Roman" w:hAnsiTheme="minorHAnsi" w:cs="Calibri Light"/>
          <w:sz w:val="22"/>
          <w:szCs w:val="22"/>
          <w:lang w:val="en-GB" w:eastAsia="en-GB"/>
        </w:rPr>
        <w:t xml:space="preserve"> recent UN Climate Change Conference (COP26) in Glasgow </w:t>
      </w:r>
      <w:del w:id="3" w:author="vane" w:date="2022-10-23T13:41:00Z">
        <w:r>
          <w:rPr>
            <w:rFonts w:asciiTheme="minorHAnsi" w:eastAsia="Times New Roman" w:hAnsiTheme="minorHAnsi" w:cs="Calibri Light"/>
            <w:sz w:val="22"/>
            <w:szCs w:val="22"/>
            <w:lang w:val="en-GB" w:eastAsia="en-GB"/>
          </w:rPr>
          <w:delText>re-affirmed</w:delText>
        </w:r>
      </w:del>
      <w:ins w:id="4" w:author="vane" w:date="2022-10-23T13:41:00Z">
        <w:r>
          <w:rPr>
            <w:rFonts w:asciiTheme="minorHAnsi" w:eastAsia="Times New Roman" w:hAnsiTheme="minorHAnsi" w:cs="Calibri Light"/>
            <w:sz w:val="22"/>
            <w:szCs w:val="22"/>
            <w:lang w:val="en-GB" w:eastAsia="en-GB"/>
          </w:rPr>
          <w:t>reaffirmed</w:t>
        </w:r>
      </w:ins>
      <w:r>
        <w:rPr>
          <w:rFonts w:asciiTheme="minorHAnsi" w:eastAsia="Times New Roman" w:hAnsiTheme="minorHAnsi" w:cs="Calibri Light"/>
          <w:sz w:val="22"/>
          <w:szCs w:val="22"/>
          <w:lang w:val="en-GB" w:eastAsia="en-GB"/>
        </w:rPr>
        <w:t xml:space="preserve"> th</w:t>
      </w:r>
      <w:r w:rsidR="004F2B37">
        <w:rPr>
          <w:rFonts w:asciiTheme="minorHAnsi" w:eastAsia="Times New Roman" w:hAnsiTheme="minorHAnsi" w:cs="Calibri Light"/>
          <w:sz w:val="22"/>
          <w:szCs w:val="22"/>
          <w:lang w:val="en-GB" w:eastAsia="en-GB"/>
        </w:rPr>
        <w:t xml:space="preserve">e need for </w:t>
      </w:r>
      <w:r w:rsidR="00257A7D">
        <w:rPr>
          <w:rFonts w:asciiTheme="minorHAnsi" w:eastAsia="Times New Roman" w:hAnsiTheme="minorHAnsi" w:cs="Calibri Light"/>
          <w:sz w:val="22"/>
          <w:szCs w:val="22"/>
          <w:lang w:val="en-GB" w:eastAsia="en-GB"/>
        </w:rPr>
        <w:t xml:space="preserve">immediate action to </w:t>
      </w:r>
      <w:r>
        <w:rPr>
          <w:rFonts w:asciiTheme="minorHAnsi" w:eastAsia="Times New Roman" w:hAnsiTheme="minorHAnsi" w:cs="Calibri Light"/>
          <w:sz w:val="22"/>
          <w:szCs w:val="22"/>
          <w:lang w:val="en-GB" w:eastAsia="en-GB"/>
        </w:rPr>
        <w:t>reverse global climate change (GCC). The younger generation has the most to gain from solving the climate crisis</w:t>
      </w:r>
      <w:r w:rsidR="005A43EE">
        <w:rPr>
          <w:rFonts w:asciiTheme="minorHAnsi" w:eastAsia="Times New Roman" w:hAnsiTheme="minorHAnsi" w:cs="Calibri Light"/>
          <w:sz w:val="22"/>
          <w:szCs w:val="22"/>
          <w:lang w:val="en-GB" w:eastAsia="en-GB"/>
        </w:rPr>
        <w:t xml:space="preserve">, since they will have to live with the </w:t>
      </w:r>
      <w:r w:rsidR="00B32C22">
        <w:rPr>
          <w:rFonts w:asciiTheme="minorHAnsi" w:eastAsia="Times New Roman" w:hAnsiTheme="minorHAnsi" w:cs="Calibri Light"/>
          <w:sz w:val="22"/>
          <w:szCs w:val="22"/>
          <w:lang w:val="en-GB" w:eastAsia="en-GB"/>
        </w:rPr>
        <w:t>repercussions</w:t>
      </w:r>
      <w:r w:rsidR="005A43EE">
        <w:rPr>
          <w:rFonts w:asciiTheme="minorHAnsi" w:eastAsia="Times New Roman" w:hAnsiTheme="minorHAnsi" w:cs="Calibri Light"/>
          <w:sz w:val="22"/>
          <w:szCs w:val="22"/>
          <w:lang w:val="en-GB" w:eastAsia="en-GB"/>
        </w:rPr>
        <w:t xml:space="preserve"> of inacti</w:t>
      </w:r>
      <w:r w:rsidR="00B32C22">
        <w:rPr>
          <w:rFonts w:asciiTheme="minorHAnsi" w:eastAsia="Times New Roman" w:hAnsiTheme="minorHAnsi" w:cs="Calibri Light"/>
          <w:sz w:val="22"/>
          <w:szCs w:val="22"/>
          <w:lang w:val="en-GB" w:eastAsia="en-GB"/>
        </w:rPr>
        <w:t xml:space="preserve">vity for </w:t>
      </w:r>
      <w:r w:rsidR="005A43EE">
        <w:rPr>
          <w:rFonts w:asciiTheme="minorHAnsi" w:eastAsia="Times New Roman" w:hAnsiTheme="minorHAnsi" w:cs="Calibri Light"/>
          <w:sz w:val="22"/>
          <w:szCs w:val="22"/>
          <w:lang w:val="en-GB" w:eastAsia="en-GB"/>
        </w:rPr>
        <w:t xml:space="preserve">longer than today’s adults. </w:t>
      </w:r>
      <w:r w:rsidR="00B32C22">
        <w:rPr>
          <w:rFonts w:asciiTheme="minorHAnsi" w:eastAsia="Times New Roman" w:hAnsiTheme="minorHAnsi" w:cs="Calibri Light"/>
          <w:sz w:val="22"/>
          <w:szCs w:val="22"/>
          <w:lang w:val="en-GB" w:eastAsia="en-GB"/>
        </w:rPr>
        <w:t>Consequently</w:t>
      </w:r>
      <w:r w:rsidR="005A43EE">
        <w:rPr>
          <w:rFonts w:asciiTheme="minorHAnsi" w:eastAsia="Times New Roman" w:hAnsiTheme="minorHAnsi" w:cs="Calibri Light"/>
          <w:sz w:val="22"/>
          <w:szCs w:val="22"/>
          <w:lang w:val="en-GB" w:eastAsia="en-GB"/>
        </w:rPr>
        <w:t xml:space="preserve">, young people are </w:t>
      </w:r>
      <w:r w:rsidR="00D116D9">
        <w:rPr>
          <w:rFonts w:asciiTheme="minorHAnsi" w:eastAsia="Times New Roman" w:hAnsiTheme="minorHAnsi" w:cs="Calibri Light"/>
          <w:sz w:val="22"/>
          <w:szCs w:val="22"/>
          <w:lang w:val="en-GB" w:eastAsia="en-GB"/>
        </w:rPr>
        <w:t xml:space="preserve">becoming </w:t>
      </w:r>
      <w:r w:rsidR="005A43EE">
        <w:rPr>
          <w:rFonts w:asciiTheme="minorHAnsi" w:eastAsia="Times New Roman" w:hAnsiTheme="minorHAnsi" w:cs="Calibri Light"/>
          <w:sz w:val="22"/>
          <w:szCs w:val="22"/>
          <w:lang w:val="en-GB" w:eastAsia="en-GB"/>
        </w:rPr>
        <w:t>increasing</w:t>
      </w:r>
      <w:r w:rsidR="00B32C22">
        <w:rPr>
          <w:rFonts w:asciiTheme="minorHAnsi" w:eastAsia="Times New Roman" w:hAnsiTheme="minorHAnsi" w:cs="Calibri Light"/>
          <w:sz w:val="22"/>
          <w:szCs w:val="22"/>
          <w:lang w:val="en-GB" w:eastAsia="en-GB"/>
        </w:rPr>
        <w:t>ly</w:t>
      </w:r>
      <w:r w:rsidR="005A43EE">
        <w:rPr>
          <w:rFonts w:asciiTheme="minorHAnsi" w:eastAsia="Times New Roman" w:hAnsiTheme="minorHAnsi" w:cs="Calibri Light"/>
          <w:sz w:val="22"/>
          <w:szCs w:val="22"/>
          <w:lang w:val="en-GB" w:eastAsia="en-GB"/>
        </w:rPr>
        <w:t xml:space="preserve"> prominent </w:t>
      </w:r>
      <w:r w:rsidR="00B32C22">
        <w:rPr>
          <w:rFonts w:asciiTheme="minorHAnsi" w:eastAsia="Times New Roman" w:hAnsiTheme="minorHAnsi" w:cs="Calibri Light"/>
          <w:sz w:val="22"/>
          <w:szCs w:val="22"/>
          <w:lang w:val="en-GB" w:eastAsia="en-GB"/>
        </w:rPr>
        <w:t>in</w:t>
      </w:r>
      <w:r w:rsidR="005A43EE">
        <w:rPr>
          <w:rFonts w:asciiTheme="minorHAnsi" w:eastAsia="Times New Roman" w:hAnsiTheme="minorHAnsi" w:cs="Calibri Light"/>
          <w:sz w:val="22"/>
          <w:szCs w:val="22"/>
          <w:lang w:val="en-GB" w:eastAsia="en-GB"/>
        </w:rPr>
        <w:t xml:space="preserve"> </w:t>
      </w:r>
      <w:r w:rsidR="008A0116" w:rsidRPr="008A0116">
        <w:rPr>
          <w:rFonts w:asciiTheme="minorHAnsi" w:eastAsia="Times New Roman" w:hAnsiTheme="minorHAnsi" w:cs="Calibri Light"/>
          <w:sz w:val="22"/>
          <w:szCs w:val="22"/>
          <w:lang w:val="en-GB" w:eastAsia="en-GB"/>
        </w:rPr>
        <w:t>protest movements</w:t>
      </w:r>
      <w:r w:rsidR="00A17DC4">
        <w:rPr>
          <w:rFonts w:asciiTheme="minorHAnsi" w:eastAsia="Times New Roman" w:hAnsiTheme="minorHAnsi" w:cs="Calibri Light"/>
          <w:sz w:val="22"/>
          <w:szCs w:val="22"/>
          <w:lang w:val="en-GB" w:eastAsia="en-GB"/>
        </w:rPr>
        <w:t xml:space="preserve">, </w:t>
      </w:r>
      <w:r w:rsidR="00B32C22" w:rsidRPr="00B32C22">
        <w:rPr>
          <w:rFonts w:asciiTheme="minorHAnsi" w:eastAsia="Times New Roman" w:hAnsiTheme="minorHAnsi" w:cs="Calibri Light"/>
          <w:sz w:val="22"/>
          <w:szCs w:val="22"/>
          <w:lang w:val="en-GB" w:eastAsia="en-GB"/>
        </w:rPr>
        <w:t xml:space="preserve">yet they have limited influence on </w:t>
      </w:r>
      <w:r w:rsidR="00D116D9">
        <w:rPr>
          <w:rFonts w:asciiTheme="minorHAnsi" w:eastAsia="Times New Roman" w:hAnsiTheme="minorHAnsi" w:cs="Calibri Light"/>
          <w:sz w:val="22"/>
          <w:szCs w:val="22"/>
          <w:lang w:val="en-GB" w:eastAsia="en-GB"/>
        </w:rPr>
        <w:t xml:space="preserve">climate-change </w:t>
      </w:r>
      <w:r w:rsidR="00B32C22" w:rsidRPr="00B32C22">
        <w:rPr>
          <w:rFonts w:asciiTheme="minorHAnsi" w:eastAsia="Times New Roman" w:hAnsiTheme="minorHAnsi" w:cs="Calibri Light"/>
          <w:sz w:val="22"/>
          <w:szCs w:val="22"/>
          <w:lang w:val="en-GB" w:eastAsia="en-GB"/>
        </w:rPr>
        <w:t>politics</w:t>
      </w:r>
      <w:r w:rsidR="00D116D9">
        <w:rPr>
          <w:rFonts w:asciiTheme="minorHAnsi" w:eastAsia="Times New Roman" w:hAnsiTheme="minorHAnsi" w:cs="Calibri Light"/>
          <w:sz w:val="22"/>
          <w:szCs w:val="22"/>
          <w:lang w:val="en-GB" w:eastAsia="en-GB"/>
        </w:rPr>
        <w:t xml:space="preserve">, </w:t>
      </w:r>
      <w:r w:rsidR="00B32C22" w:rsidRPr="00B32C22">
        <w:rPr>
          <w:rFonts w:asciiTheme="minorHAnsi" w:eastAsia="Times New Roman" w:hAnsiTheme="minorHAnsi" w:cs="Calibri Light"/>
          <w:sz w:val="22"/>
          <w:szCs w:val="22"/>
          <w:lang w:val="en-GB" w:eastAsia="en-GB"/>
        </w:rPr>
        <w:t xml:space="preserve">as </w:t>
      </w:r>
      <w:r w:rsidR="00D116D9">
        <w:rPr>
          <w:rFonts w:asciiTheme="minorHAnsi" w:eastAsia="Times New Roman" w:hAnsiTheme="minorHAnsi" w:cs="Calibri Light"/>
          <w:sz w:val="22"/>
          <w:szCs w:val="22"/>
          <w:lang w:val="en-GB" w:eastAsia="en-GB"/>
        </w:rPr>
        <w:t>exemplified</w:t>
      </w:r>
      <w:r w:rsidR="00B32C22" w:rsidRPr="00B32C22">
        <w:rPr>
          <w:rFonts w:asciiTheme="minorHAnsi" w:eastAsia="Times New Roman" w:hAnsiTheme="minorHAnsi" w:cs="Calibri Light"/>
          <w:sz w:val="22"/>
          <w:szCs w:val="22"/>
          <w:lang w:val="en-GB" w:eastAsia="en-GB"/>
        </w:rPr>
        <w:t xml:space="preserve"> by </w:t>
      </w:r>
      <w:r w:rsidR="00D116D9">
        <w:rPr>
          <w:rFonts w:asciiTheme="minorHAnsi" w:eastAsia="Times New Roman" w:hAnsiTheme="minorHAnsi" w:cs="Calibri Light"/>
          <w:sz w:val="22"/>
          <w:szCs w:val="22"/>
          <w:lang w:val="en-GB" w:eastAsia="en-GB"/>
        </w:rPr>
        <w:t xml:space="preserve">the </w:t>
      </w:r>
      <w:r w:rsidR="00B32C22" w:rsidRPr="00B32C22">
        <w:rPr>
          <w:rFonts w:asciiTheme="minorHAnsi" w:eastAsia="Times New Roman" w:hAnsiTheme="minorHAnsi" w:cs="Calibri Light"/>
          <w:sz w:val="22"/>
          <w:szCs w:val="22"/>
          <w:lang w:val="en-GB" w:eastAsia="en-GB"/>
        </w:rPr>
        <w:t>COP26's failure to adopt the required steps to keep global warming below 1.5 degrees Celsius</w:t>
      </w:r>
      <w:r w:rsidR="00A17DC4">
        <w:rPr>
          <w:rFonts w:asciiTheme="minorHAnsi" w:eastAsia="Times New Roman" w:hAnsiTheme="minorHAnsi" w:cs="Calibri Light"/>
          <w:sz w:val="22"/>
          <w:szCs w:val="22"/>
          <w:lang w:val="en-GB" w:eastAsia="en-GB"/>
        </w:rPr>
        <w:t xml:space="preserve">. </w:t>
      </w:r>
      <w:r w:rsidR="00D116D9">
        <w:rPr>
          <w:rFonts w:asciiTheme="minorHAnsi" w:eastAsia="Times New Roman" w:hAnsiTheme="minorHAnsi" w:cs="Calibri Light"/>
          <w:sz w:val="22"/>
          <w:szCs w:val="22"/>
          <w:lang w:val="en-GB" w:eastAsia="en-GB"/>
        </w:rPr>
        <w:t>On the other hand</w:t>
      </w:r>
      <w:r w:rsidR="004F2B37">
        <w:rPr>
          <w:rFonts w:asciiTheme="minorHAnsi" w:eastAsia="Times New Roman" w:hAnsiTheme="minorHAnsi" w:cs="Calibri Light"/>
          <w:sz w:val="22"/>
          <w:szCs w:val="22"/>
          <w:lang w:val="en-GB" w:eastAsia="en-GB"/>
        </w:rPr>
        <w:t xml:space="preserve">, </w:t>
      </w:r>
      <w:r w:rsidR="005A43EE">
        <w:rPr>
          <w:rFonts w:asciiTheme="minorHAnsi" w:eastAsia="Times New Roman" w:hAnsiTheme="minorHAnsi" w:cs="Calibri Light"/>
          <w:sz w:val="22"/>
          <w:szCs w:val="22"/>
          <w:lang w:val="en-GB" w:eastAsia="en-GB"/>
        </w:rPr>
        <w:t>young</w:t>
      </w:r>
      <w:r w:rsidR="004F2B37">
        <w:rPr>
          <w:rFonts w:asciiTheme="minorHAnsi" w:eastAsia="Times New Roman" w:hAnsiTheme="minorHAnsi" w:cs="Calibri Light"/>
          <w:sz w:val="22"/>
          <w:szCs w:val="22"/>
          <w:lang w:val="en-GB" w:eastAsia="en-GB"/>
        </w:rPr>
        <w:t xml:space="preserve"> people </w:t>
      </w:r>
      <w:r w:rsidR="005A43EE">
        <w:rPr>
          <w:rFonts w:asciiTheme="minorHAnsi" w:eastAsia="Times New Roman" w:hAnsiTheme="minorHAnsi" w:cs="Calibri Light"/>
          <w:sz w:val="22"/>
          <w:szCs w:val="22"/>
          <w:lang w:val="en-GB" w:eastAsia="en-GB"/>
        </w:rPr>
        <w:t xml:space="preserve">have a </w:t>
      </w:r>
      <w:r w:rsidR="00D116D9">
        <w:rPr>
          <w:rFonts w:asciiTheme="minorHAnsi" w:eastAsia="Times New Roman" w:hAnsiTheme="minorHAnsi" w:cs="Calibri Light"/>
          <w:sz w:val="22"/>
          <w:szCs w:val="22"/>
          <w:lang w:val="en-GB" w:eastAsia="en-GB"/>
        </w:rPr>
        <w:t>lot</w:t>
      </w:r>
      <w:r w:rsidR="002C1ECA">
        <w:rPr>
          <w:rFonts w:asciiTheme="minorHAnsi" w:eastAsia="Times New Roman" w:hAnsiTheme="minorHAnsi" w:cs="Calibri Light"/>
          <w:sz w:val="22"/>
          <w:szCs w:val="22"/>
          <w:lang w:val="en-GB" w:eastAsia="en-GB"/>
        </w:rPr>
        <w:t xml:space="preserve"> of energy and enthusiasm </w:t>
      </w:r>
      <w:r w:rsidR="00D116D9">
        <w:rPr>
          <w:rFonts w:asciiTheme="minorHAnsi" w:eastAsia="Times New Roman" w:hAnsiTheme="minorHAnsi" w:cs="Calibri Light"/>
          <w:sz w:val="22"/>
          <w:szCs w:val="22"/>
          <w:lang w:val="en-GB" w:eastAsia="en-GB"/>
        </w:rPr>
        <w:t xml:space="preserve">for </w:t>
      </w:r>
      <w:r w:rsidR="00B652E5">
        <w:rPr>
          <w:rFonts w:asciiTheme="minorHAnsi" w:eastAsia="Times New Roman" w:hAnsiTheme="minorHAnsi" w:cs="Calibri Light"/>
          <w:sz w:val="22"/>
          <w:szCs w:val="22"/>
          <w:lang w:val="en-GB" w:eastAsia="en-GB"/>
        </w:rPr>
        <w:t xml:space="preserve">positive direct </w:t>
      </w:r>
      <w:r w:rsidR="008A0116" w:rsidRPr="008A0116">
        <w:rPr>
          <w:rFonts w:asciiTheme="minorHAnsi" w:eastAsia="Times New Roman" w:hAnsiTheme="minorHAnsi" w:cs="Calibri Light"/>
          <w:sz w:val="22"/>
          <w:szCs w:val="22"/>
          <w:lang w:val="en-GB" w:eastAsia="en-GB"/>
        </w:rPr>
        <w:t>action, to reduce or sequester greenhouse gases</w:t>
      </w:r>
      <w:r w:rsidR="004F2B37">
        <w:rPr>
          <w:rFonts w:asciiTheme="minorHAnsi" w:eastAsia="Times New Roman" w:hAnsiTheme="minorHAnsi" w:cs="Calibri Light"/>
          <w:sz w:val="22"/>
          <w:szCs w:val="22"/>
          <w:lang w:val="en-GB" w:eastAsia="en-GB"/>
        </w:rPr>
        <w:t xml:space="preserve">, although </w:t>
      </w:r>
      <w:r w:rsidR="00B652E5">
        <w:rPr>
          <w:rFonts w:asciiTheme="minorHAnsi" w:eastAsia="Times New Roman" w:hAnsiTheme="minorHAnsi" w:cs="Calibri Light"/>
          <w:sz w:val="22"/>
          <w:szCs w:val="22"/>
          <w:lang w:val="en-GB" w:eastAsia="en-GB"/>
        </w:rPr>
        <w:t xml:space="preserve">they often </w:t>
      </w:r>
      <w:r w:rsidR="008A0116" w:rsidRPr="008A0116">
        <w:rPr>
          <w:rFonts w:asciiTheme="minorHAnsi" w:eastAsia="Times New Roman" w:hAnsiTheme="minorHAnsi" w:cs="Calibri Light"/>
          <w:sz w:val="22"/>
          <w:szCs w:val="22"/>
          <w:lang w:val="en-GB" w:eastAsia="en-GB"/>
        </w:rPr>
        <w:t xml:space="preserve">lack the </w:t>
      </w:r>
      <w:r w:rsidR="004F2B37">
        <w:rPr>
          <w:rFonts w:asciiTheme="minorHAnsi" w:eastAsia="Times New Roman" w:hAnsiTheme="minorHAnsi" w:cs="Calibri Light"/>
          <w:sz w:val="22"/>
          <w:szCs w:val="22"/>
          <w:lang w:val="en-GB" w:eastAsia="en-GB"/>
        </w:rPr>
        <w:t xml:space="preserve">skills and </w:t>
      </w:r>
      <w:r w:rsidR="008A0116" w:rsidRPr="008A0116">
        <w:rPr>
          <w:rFonts w:asciiTheme="minorHAnsi" w:eastAsia="Times New Roman" w:hAnsiTheme="minorHAnsi" w:cs="Calibri Light"/>
          <w:sz w:val="22"/>
          <w:szCs w:val="22"/>
          <w:lang w:val="en-GB" w:eastAsia="en-GB"/>
        </w:rPr>
        <w:t>knowledge</w:t>
      </w:r>
      <w:r w:rsidR="004F2B37">
        <w:rPr>
          <w:rFonts w:asciiTheme="minorHAnsi" w:eastAsia="Times New Roman" w:hAnsiTheme="minorHAnsi" w:cs="Calibri Light"/>
          <w:sz w:val="22"/>
          <w:szCs w:val="22"/>
          <w:lang w:val="en-GB" w:eastAsia="en-GB"/>
        </w:rPr>
        <w:t xml:space="preserve"> needed to </w:t>
      </w:r>
      <w:r w:rsidR="00072572">
        <w:rPr>
          <w:rFonts w:asciiTheme="minorHAnsi" w:eastAsia="Times New Roman" w:hAnsiTheme="minorHAnsi" w:cs="Calibri Light"/>
          <w:sz w:val="22"/>
          <w:szCs w:val="22"/>
          <w:lang w:val="en-GB" w:eastAsia="en-GB"/>
        </w:rPr>
        <w:t xml:space="preserve">ensure that such direct action is effective. </w:t>
      </w:r>
      <w:r w:rsidR="00B652E5">
        <w:rPr>
          <w:rFonts w:asciiTheme="minorHAnsi" w:eastAsia="Times New Roman" w:hAnsiTheme="minorHAnsi" w:cs="Calibri Light"/>
          <w:sz w:val="22"/>
          <w:szCs w:val="22"/>
          <w:lang w:val="en-GB" w:eastAsia="en-GB"/>
        </w:rPr>
        <w:t xml:space="preserve">National schools’ curricula do not </w:t>
      </w:r>
      <w:r w:rsidR="006B32CA">
        <w:rPr>
          <w:rFonts w:asciiTheme="minorHAnsi" w:eastAsia="Times New Roman" w:hAnsiTheme="minorHAnsi" w:cs="Calibri Light"/>
          <w:sz w:val="22"/>
          <w:szCs w:val="22"/>
          <w:lang w:val="en-GB" w:eastAsia="en-GB"/>
        </w:rPr>
        <w:t xml:space="preserve">currently </w:t>
      </w:r>
      <w:r w:rsidR="00B652E5">
        <w:rPr>
          <w:rFonts w:asciiTheme="minorHAnsi" w:eastAsia="Times New Roman" w:hAnsiTheme="minorHAnsi" w:cs="Calibri Light"/>
          <w:sz w:val="22"/>
          <w:szCs w:val="22"/>
          <w:lang w:val="en-GB" w:eastAsia="en-GB"/>
        </w:rPr>
        <w:t xml:space="preserve">provide </w:t>
      </w:r>
      <w:r w:rsidR="00072572">
        <w:rPr>
          <w:rFonts w:asciiTheme="minorHAnsi" w:eastAsia="Times New Roman" w:hAnsiTheme="minorHAnsi" w:cs="Calibri Light"/>
          <w:sz w:val="22"/>
          <w:szCs w:val="22"/>
          <w:lang w:val="en-GB" w:eastAsia="en-GB"/>
        </w:rPr>
        <w:t xml:space="preserve">such skills and knowledge. </w:t>
      </w:r>
      <w:r w:rsidR="002C1ECA">
        <w:rPr>
          <w:rFonts w:asciiTheme="minorHAnsi" w:eastAsia="Times New Roman" w:hAnsiTheme="minorHAnsi" w:cs="Calibri Light"/>
          <w:sz w:val="22"/>
          <w:szCs w:val="22"/>
          <w:lang w:val="en-GB" w:eastAsia="en-GB"/>
        </w:rPr>
        <w:t>Therefore</w:t>
      </w:r>
      <w:r w:rsidR="00B652E5">
        <w:rPr>
          <w:rFonts w:asciiTheme="minorHAnsi" w:eastAsia="Times New Roman" w:hAnsiTheme="minorHAnsi" w:cs="Calibri Light"/>
          <w:sz w:val="22"/>
          <w:szCs w:val="22"/>
          <w:lang w:val="en-GB" w:eastAsia="en-GB"/>
        </w:rPr>
        <w:t xml:space="preserve">, </w:t>
      </w:r>
      <w:r w:rsidR="002C1ECA">
        <w:rPr>
          <w:rFonts w:asciiTheme="minorHAnsi" w:eastAsia="Times New Roman" w:hAnsiTheme="minorHAnsi" w:cs="Calibri Light"/>
          <w:sz w:val="22"/>
          <w:szCs w:val="22"/>
          <w:lang w:val="en-GB" w:eastAsia="en-GB"/>
        </w:rPr>
        <w:t>the</w:t>
      </w:r>
      <w:r w:rsidR="00B669C2">
        <w:rPr>
          <w:rFonts w:asciiTheme="minorHAnsi" w:eastAsia="Times New Roman" w:hAnsiTheme="minorHAnsi" w:cs="Calibri Light"/>
          <w:sz w:val="22"/>
          <w:szCs w:val="22"/>
          <w:lang w:val="en-GB" w:eastAsia="en-GB"/>
        </w:rPr>
        <w:t xml:space="preserve"> </w:t>
      </w:r>
      <w:r w:rsidR="002C1ECA">
        <w:rPr>
          <w:rFonts w:asciiTheme="minorHAnsi" w:eastAsia="Times New Roman" w:hAnsiTheme="minorHAnsi" w:cs="Calibri Light"/>
          <w:sz w:val="22"/>
          <w:szCs w:val="22"/>
          <w:lang w:val="en-GB" w:eastAsia="en-GB"/>
        </w:rPr>
        <w:t>need</w:t>
      </w:r>
      <w:r w:rsidR="004F2B37">
        <w:rPr>
          <w:rFonts w:asciiTheme="minorHAnsi" w:eastAsia="Times New Roman" w:hAnsiTheme="minorHAnsi" w:cs="Calibri Light"/>
          <w:sz w:val="22"/>
          <w:szCs w:val="22"/>
          <w:lang w:val="en-GB" w:eastAsia="en-GB"/>
        </w:rPr>
        <w:t xml:space="preserve"> </w:t>
      </w:r>
      <w:r w:rsidR="002C1ECA">
        <w:rPr>
          <w:rFonts w:asciiTheme="minorHAnsi" w:eastAsia="Times New Roman" w:hAnsiTheme="minorHAnsi" w:cs="Calibri Light"/>
          <w:sz w:val="22"/>
          <w:szCs w:val="22"/>
          <w:lang w:val="en-GB" w:eastAsia="en-GB"/>
        </w:rPr>
        <w:t>to enable young people to channel th</w:t>
      </w:r>
      <w:r w:rsidR="00B652E5">
        <w:rPr>
          <w:rFonts w:asciiTheme="minorHAnsi" w:eastAsia="Times New Roman" w:hAnsiTheme="minorHAnsi" w:cs="Calibri Light"/>
          <w:sz w:val="22"/>
          <w:szCs w:val="22"/>
          <w:lang w:val="en-GB" w:eastAsia="en-GB"/>
        </w:rPr>
        <w:t xml:space="preserve">eir </w:t>
      </w:r>
      <w:r w:rsidR="002C1ECA">
        <w:rPr>
          <w:rFonts w:asciiTheme="minorHAnsi" w:eastAsia="Times New Roman" w:hAnsiTheme="minorHAnsi" w:cs="Calibri Light"/>
          <w:sz w:val="22"/>
          <w:szCs w:val="22"/>
          <w:lang w:val="en-GB" w:eastAsia="en-GB"/>
        </w:rPr>
        <w:t>energy into</w:t>
      </w:r>
      <w:r w:rsidR="00B652E5">
        <w:rPr>
          <w:rFonts w:asciiTheme="minorHAnsi" w:eastAsia="Times New Roman" w:hAnsiTheme="minorHAnsi" w:cs="Calibri Light"/>
          <w:sz w:val="22"/>
          <w:szCs w:val="22"/>
          <w:lang w:val="en-GB" w:eastAsia="en-GB"/>
        </w:rPr>
        <w:t xml:space="preserve"> </w:t>
      </w:r>
      <w:r w:rsidR="004465C5">
        <w:rPr>
          <w:rFonts w:asciiTheme="minorHAnsi" w:eastAsia="Times New Roman" w:hAnsiTheme="minorHAnsi" w:cs="Calibri Light"/>
          <w:sz w:val="22"/>
          <w:szCs w:val="22"/>
          <w:lang w:val="en-GB" w:eastAsia="en-GB"/>
        </w:rPr>
        <w:t xml:space="preserve">activities that </w:t>
      </w:r>
      <w:r w:rsidR="002C1ECA">
        <w:rPr>
          <w:rFonts w:asciiTheme="minorHAnsi" w:eastAsia="Times New Roman" w:hAnsiTheme="minorHAnsi" w:cs="Calibri Light"/>
          <w:sz w:val="22"/>
          <w:szCs w:val="22"/>
          <w:lang w:val="en-GB" w:eastAsia="en-GB"/>
        </w:rPr>
        <w:t>remove greenhouse gases from the atmosphere</w:t>
      </w:r>
      <w:r w:rsidR="00B669C2">
        <w:rPr>
          <w:rFonts w:asciiTheme="minorHAnsi" w:eastAsia="Times New Roman" w:hAnsiTheme="minorHAnsi" w:cs="Calibri Light"/>
          <w:sz w:val="22"/>
          <w:szCs w:val="22"/>
          <w:lang w:val="en-GB" w:eastAsia="en-GB"/>
        </w:rPr>
        <w:t>,</w:t>
      </w:r>
      <w:r w:rsidR="00B652E5">
        <w:rPr>
          <w:rFonts w:asciiTheme="minorHAnsi" w:eastAsia="Times New Roman" w:hAnsiTheme="minorHAnsi" w:cs="Calibri Light"/>
          <w:sz w:val="22"/>
          <w:szCs w:val="22"/>
          <w:lang w:val="en-GB" w:eastAsia="en-GB"/>
        </w:rPr>
        <w:t xml:space="preserve"> is urgent</w:t>
      </w:r>
      <w:r w:rsidR="00B669C2">
        <w:rPr>
          <w:rFonts w:asciiTheme="minorHAnsi" w:eastAsia="Times New Roman" w:hAnsiTheme="minorHAnsi" w:cs="Calibri Light"/>
          <w:sz w:val="22"/>
          <w:szCs w:val="22"/>
          <w:lang w:val="en-GB" w:eastAsia="en-GB"/>
        </w:rPr>
        <w:t>—both to address their frustration</w:t>
      </w:r>
      <w:r w:rsidR="007A4006">
        <w:rPr>
          <w:rFonts w:asciiTheme="minorHAnsi" w:eastAsia="Times New Roman" w:hAnsiTheme="minorHAnsi" w:cs="Calibri Light"/>
          <w:sz w:val="22"/>
          <w:szCs w:val="22"/>
          <w:lang w:val="en-GB" w:eastAsia="en-GB"/>
        </w:rPr>
        <w:t xml:space="preserve"> with the inaction of global leaders</w:t>
      </w:r>
      <w:r w:rsidR="00072572">
        <w:rPr>
          <w:rFonts w:asciiTheme="minorHAnsi" w:eastAsia="Times New Roman" w:hAnsiTheme="minorHAnsi" w:cs="Calibri Light"/>
          <w:sz w:val="22"/>
          <w:szCs w:val="22"/>
          <w:lang w:val="en-GB" w:eastAsia="en-GB"/>
        </w:rPr>
        <w:t>,</w:t>
      </w:r>
      <w:r w:rsidR="007A4006">
        <w:rPr>
          <w:rFonts w:asciiTheme="minorHAnsi" w:eastAsia="Times New Roman" w:hAnsiTheme="minorHAnsi" w:cs="Calibri Light"/>
          <w:sz w:val="22"/>
          <w:szCs w:val="22"/>
          <w:lang w:val="en-GB" w:eastAsia="en-GB"/>
        </w:rPr>
        <w:t xml:space="preserve"> </w:t>
      </w:r>
      <w:r w:rsidR="00B669C2">
        <w:rPr>
          <w:rFonts w:asciiTheme="minorHAnsi" w:eastAsia="Times New Roman" w:hAnsiTheme="minorHAnsi" w:cs="Calibri Light"/>
          <w:sz w:val="22"/>
          <w:szCs w:val="22"/>
          <w:lang w:val="en-GB" w:eastAsia="en-GB"/>
        </w:rPr>
        <w:t>and to contribute directly to GCC mitigation.</w:t>
      </w:r>
      <w:ins w:id="5" w:author="vane" w:date="2022-10-23T13:41:00Z">
        <w:r w:rsidR="00890DB6">
          <w:rPr>
            <w:rFonts w:asciiTheme="minorHAnsi" w:eastAsia="Times New Roman" w:hAnsiTheme="minorHAnsi" w:cs="Calibri Light"/>
            <w:sz w:val="22"/>
            <w:szCs w:val="22"/>
            <w:lang w:val="en-GB" w:eastAsia="en-GB"/>
          </w:rPr>
          <w:t xml:space="preserve"> [This is great information and certainly gets my attention. But, I still don’t know specifically what you plan to do within this project.]</w:t>
        </w:r>
      </w:ins>
    </w:p>
    <w:p w:rsidR="008A0116" w:rsidRPr="008A0116" w:rsidRDefault="008A0116" w:rsidP="008A0116">
      <w:pPr>
        <w:shd w:val="clear" w:color="auto" w:fill="FFFFFF"/>
        <w:rPr>
          <w:rFonts w:asciiTheme="minorHAnsi" w:eastAsia="Times New Roman" w:hAnsiTheme="minorHAnsi" w:cs="Calibri Light"/>
          <w:sz w:val="22"/>
          <w:szCs w:val="22"/>
          <w:lang w:val="en-GB" w:eastAsia="en-GB"/>
        </w:rPr>
      </w:pPr>
      <w:r w:rsidRPr="008A0116">
        <w:rPr>
          <w:rFonts w:asciiTheme="minorHAnsi" w:eastAsia="Times New Roman" w:hAnsiTheme="minorHAnsi" w:cs="Calibri Light"/>
          <w:sz w:val="22"/>
          <w:szCs w:val="22"/>
          <w:lang w:val="en-GB" w:eastAsia="en-GB"/>
        </w:rPr>
        <w:t xml:space="preserve"> </w:t>
      </w:r>
    </w:p>
    <w:p w:rsidR="008A0116" w:rsidRDefault="008A0116" w:rsidP="008A0116">
      <w:pPr>
        <w:shd w:val="clear" w:color="auto" w:fill="FFFFFF"/>
        <w:rPr>
          <w:rFonts w:asciiTheme="minorHAnsi" w:eastAsia="Times New Roman" w:hAnsiTheme="minorHAnsi" w:cs="Calibri Light"/>
          <w:sz w:val="22"/>
          <w:szCs w:val="22"/>
          <w:lang w:val="en-GB" w:eastAsia="en-GB"/>
        </w:rPr>
      </w:pPr>
      <w:r w:rsidRPr="008A0116">
        <w:rPr>
          <w:rFonts w:asciiTheme="minorHAnsi" w:eastAsia="Times New Roman" w:hAnsiTheme="minorHAnsi" w:cs="Calibri Light"/>
          <w:sz w:val="22"/>
          <w:szCs w:val="22"/>
          <w:lang w:val="en-GB" w:eastAsia="en-GB"/>
        </w:rPr>
        <w:t>Tropical forests are major sinks for atmospheric carbon dioxide</w:t>
      </w:r>
      <w:r w:rsidR="000E1F7D">
        <w:rPr>
          <w:rFonts w:asciiTheme="minorHAnsi" w:eastAsia="Times New Roman" w:hAnsiTheme="minorHAnsi" w:cs="Calibri Light"/>
          <w:sz w:val="22"/>
          <w:szCs w:val="22"/>
          <w:lang w:val="en-GB" w:eastAsia="en-GB"/>
        </w:rPr>
        <w:t xml:space="preserve"> (Stephenson et al., 2014), provided they are protected. </w:t>
      </w:r>
      <w:r w:rsidR="00D116D9">
        <w:rPr>
          <w:rFonts w:asciiTheme="minorHAnsi" w:eastAsia="Times New Roman" w:hAnsiTheme="minorHAnsi" w:cs="Calibri Light"/>
          <w:sz w:val="22"/>
          <w:szCs w:val="22"/>
          <w:lang w:val="en-GB" w:eastAsia="en-GB"/>
        </w:rPr>
        <w:t xml:space="preserve">For example, </w:t>
      </w:r>
      <w:r w:rsidR="0072520B">
        <w:rPr>
          <w:rFonts w:asciiTheme="minorHAnsi" w:eastAsia="Times New Roman" w:hAnsiTheme="minorHAnsi" w:cs="Calibri Light"/>
          <w:sz w:val="22"/>
          <w:szCs w:val="22"/>
          <w:lang w:val="en-GB" w:eastAsia="en-GB"/>
        </w:rPr>
        <w:t>FORRU-CMU’s research has shown that in northern Thailand</w:t>
      </w:r>
      <w:r w:rsidR="004465C5">
        <w:rPr>
          <w:rFonts w:asciiTheme="minorHAnsi" w:eastAsia="Times New Roman" w:hAnsiTheme="minorHAnsi" w:cs="Calibri Light"/>
          <w:sz w:val="22"/>
          <w:szCs w:val="22"/>
          <w:lang w:val="en-GB" w:eastAsia="en-GB"/>
        </w:rPr>
        <w:t>,</w:t>
      </w:r>
      <w:r w:rsidR="0072520B">
        <w:rPr>
          <w:rFonts w:asciiTheme="minorHAnsi" w:eastAsia="Times New Roman" w:hAnsiTheme="minorHAnsi" w:cs="Calibri Light"/>
          <w:sz w:val="22"/>
          <w:szCs w:val="22"/>
          <w:lang w:val="en-GB" w:eastAsia="en-GB"/>
        </w:rPr>
        <w:t xml:space="preserve"> forest </w:t>
      </w:r>
      <w:r w:rsidR="000E1F7D">
        <w:rPr>
          <w:rFonts w:asciiTheme="minorHAnsi" w:eastAsia="Times New Roman" w:hAnsiTheme="minorHAnsi" w:cs="Calibri Light"/>
          <w:sz w:val="22"/>
          <w:szCs w:val="22"/>
          <w:lang w:val="en-GB" w:eastAsia="en-GB"/>
        </w:rPr>
        <w:t>restoration sequesters more than 15</w:t>
      </w:r>
      <w:r w:rsidRPr="008A0116">
        <w:rPr>
          <w:rFonts w:asciiTheme="minorHAnsi" w:eastAsia="Times New Roman" w:hAnsiTheme="minorHAnsi" w:cs="Calibri Light"/>
          <w:sz w:val="22"/>
          <w:szCs w:val="22"/>
          <w:lang w:val="en-GB" w:eastAsia="en-GB"/>
        </w:rPr>
        <w:t>0 tonnes of carbon per hectare over the first 14 years</w:t>
      </w:r>
      <w:r w:rsidR="007A4006">
        <w:rPr>
          <w:rFonts w:asciiTheme="minorHAnsi" w:eastAsia="Times New Roman" w:hAnsiTheme="minorHAnsi" w:cs="Calibri Light"/>
          <w:sz w:val="22"/>
          <w:szCs w:val="22"/>
          <w:lang w:val="en-GB" w:eastAsia="en-GB"/>
        </w:rPr>
        <w:t xml:space="preserve"> (</w:t>
      </w:r>
      <w:hyperlink r:id="rId8" w:history="1">
        <w:r w:rsidR="004465C5" w:rsidRPr="009F49D7">
          <w:rPr>
            <w:rStyle w:val="Hyperlink"/>
            <w:rFonts w:asciiTheme="minorHAnsi" w:eastAsia="Times New Roman" w:hAnsiTheme="minorHAnsi" w:cs="Calibri Light"/>
            <w:sz w:val="22"/>
            <w:szCs w:val="22"/>
            <w:lang w:val="en-GB" w:eastAsia="en-GB"/>
          </w:rPr>
          <w:t>https://www.forru.org/library/0000228</w:t>
        </w:r>
      </w:hyperlink>
      <w:r w:rsidR="007A4006">
        <w:rPr>
          <w:rFonts w:asciiTheme="minorHAnsi" w:eastAsia="Times New Roman" w:hAnsiTheme="minorHAnsi" w:cs="Calibri Light"/>
          <w:sz w:val="22"/>
          <w:szCs w:val="22"/>
          <w:lang w:val="en-GB" w:eastAsia="en-GB"/>
        </w:rPr>
        <w:t>)</w:t>
      </w:r>
      <w:r w:rsidR="00E41388">
        <w:rPr>
          <w:rFonts w:asciiTheme="minorHAnsi" w:eastAsia="Times New Roman" w:hAnsiTheme="minorHAnsi" w:cs="Calibri Light"/>
          <w:sz w:val="22"/>
          <w:szCs w:val="22"/>
          <w:lang w:val="en-GB" w:eastAsia="en-GB"/>
        </w:rPr>
        <w:t xml:space="preserve">. </w:t>
      </w:r>
      <w:r w:rsidR="00454D10">
        <w:rPr>
          <w:rFonts w:asciiTheme="minorHAnsi" w:eastAsia="Times New Roman" w:hAnsiTheme="minorHAnsi" w:cs="Calibri Light"/>
          <w:sz w:val="22"/>
          <w:szCs w:val="22"/>
          <w:lang w:val="en-GB" w:eastAsia="en-GB"/>
        </w:rPr>
        <w:t>Consequently</w:t>
      </w:r>
      <w:r w:rsidR="00080D7A">
        <w:rPr>
          <w:rFonts w:asciiTheme="minorHAnsi" w:eastAsia="Times New Roman" w:hAnsiTheme="minorHAnsi" w:cs="Calibri Light"/>
          <w:sz w:val="22"/>
          <w:szCs w:val="22"/>
          <w:lang w:val="en-GB" w:eastAsia="en-GB"/>
        </w:rPr>
        <w:t xml:space="preserve">, </w:t>
      </w:r>
      <w:r w:rsidR="00E41388">
        <w:rPr>
          <w:rFonts w:asciiTheme="minorHAnsi" w:eastAsia="Times New Roman" w:hAnsiTheme="minorHAnsi" w:cs="Calibri Light"/>
          <w:sz w:val="22"/>
          <w:szCs w:val="22"/>
          <w:lang w:val="en-GB" w:eastAsia="en-GB"/>
        </w:rPr>
        <w:t xml:space="preserve">enabling young people to run their own forest restoration projects has enormous potential to satisfy their need for direct climate action. </w:t>
      </w:r>
      <w:r w:rsidR="00443626">
        <w:rPr>
          <w:rFonts w:asciiTheme="minorHAnsi" w:eastAsia="Times New Roman" w:hAnsiTheme="minorHAnsi" w:cs="Calibri Light"/>
          <w:sz w:val="22"/>
          <w:szCs w:val="22"/>
          <w:lang w:val="en-GB" w:eastAsia="en-GB"/>
        </w:rPr>
        <w:t xml:space="preserve">Not only could it sequester enormous quantities of carbon dioxide, it </w:t>
      </w:r>
      <w:r w:rsidR="006B32CA">
        <w:rPr>
          <w:rFonts w:asciiTheme="minorHAnsi" w:eastAsia="Times New Roman" w:hAnsiTheme="minorHAnsi" w:cs="Calibri Light"/>
          <w:sz w:val="22"/>
          <w:szCs w:val="22"/>
          <w:lang w:val="en-GB" w:eastAsia="en-GB"/>
        </w:rPr>
        <w:t>could</w:t>
      </w:r>
      <w:r w:rsidR="00443626">
        <w:rPr>
          <w:rFonts w:asciiTheme="minorHAnsi" w:eastAsia="Times New Roman" w:hAnsiTheme="minorHAnsi" w:cs="Calibri Light"/>
          <w:sz w:val="22"/>
          <w:szCs w:val="22"/>
          <w:lang w:val="en-GB" w:eastAsia="en-GB"/>
        </w:rPr>
        <w:t xml:space="preserve"> also reduce both biodiversity losses and rural poverty, by providing </w:t>
      </w:r>
      <w:r w:rsidR="00E41388">
        <w:rPr>
          <w:rFonts w:asciiTheme="minorHAnsi" w:eastAsia="Times New Roman" w:hAnsiTheme="minorHAnsi" w:cs="Calibri Light"/>
          <w:sz w:val="22"/>
          <w:szCs w:val="22"/>
          <w:lang w:val="en-GB" w:eastAsia="en-GB"/>
        </w:rPr>
        <w:t xml:space="preserve">watershed services (flood/drought mitigation), forest products and opportunities for eco-tourism. </w:t>
      </w:r>
      <w:del w:id="6" w:author="vane" w:date="2022-10-23T13:41:00Z">
        <w:r w:rsidR="00080D7A">
          <w:rPr>
            <w:rFonts w:asciiTheme="minorHAnsi" w:eastAsia="Times New Roman" w:hAnsiTheme="minorHAnsi" w:cs="Calibri Light"/>
            <w:sz w:val="22"/>
            <w:szCs w:val="22"/>
            <w:lang w:val="en-GB" w:eastAsia="en-GB"/>
          </w:rPr>
          <w:delText>All around the world</w:delText>
        </w:r>
      </w:del>
      <w:ins w:id="7" w:author="vane" w:date="2022-10-23T13:41:00Z">
        <w:r w:rsidR="00890DB6">
          <w:rPr>
            <w:rFonts w:asciiTheme="minorHAnsi" w:eastAsia="Times New Roman" w:hAnsiTheme="minorHAnsi" w:cs="Calibri Light"/>
            <w:sz w:val="22"/>
            <w:szCs w:val="22"/>
            <w:lang w:val="en-GB" w:eastAsia="en-GB"/>
          </w:rPr>
          <w:t>Globally</w:t>
        </w:r>
      </w:ins>
      <w:r w:rsidR="00725F34">
        <w:rPr>
          <w:rFonts w:asciiTheme="minorHAnsi" w:eastAsia="Times New Roman" w:hAnsiTheme="minorHAnsi" w:cs="Calibri Light"/>
          <w:sz w:val="22"/>
          <w:szCs w:val="22"/>
          <w:lang w:val="en-GB" w:eastAsia="en-GB"/>
        </w:rPr>
        <w:t>,</w:t>
      </w:r>
      <w:r w:rsidR="00080D7A">
        <w:rPr>
          <w:rFonts w:asciiTheme="minorHAnsi" w:eastAsia="Times New Roman" w:hAnsiTheme="minorHAnsi" w:cs="Calibri Light"/>
          <w:sz w:val="22"/>
          <w:szCs w:val="22"/>
          <w:lang w:val="en-GB" w:eastAsia="en-GB"/>
        </w:rPr>
        <w:t xml:space="preserve"> massive tree</w:t>
      </w:r>
      <w:r w:rsidR="00890DB6">
        <w:rPr>
          <w:rFonts w:asciiTheme="minorHAnsi" w:eastAsia="Times New Roman" w:hAnsiTheme="minorHAnsi" w:cs="Calibri Light"/>
          <w:sz w:val="22"/>
          <w:szCs w:val="22"/>
          <w:lang w:val="en-GB" w:eastAsia="en-GB"/>
        </w:rPr>
        <w:t>-</w:t>
      </w:r>
      <w:r w:rsidR="00080D7A">
        <w:rPr>
          <w:rFonts w:asciiTheme="minorHAnsi" w:eastAsia="Times New Roman" w:hAnsiTheme="minorHAnsi" w:cs="Calibri Light"/>
          <w:sz w:val="22"/>
          <w:szCs w:val="22"/>
          <w:lang w:val="en-GB" w:eastAsia="en-GB"/>
        </w:rPr>
        <w:t xml:space="preserve">planting projects are underway, but often the wrong tree species are planted in the wrong places and both </w:t>
      </w:r>
      <w:ins w:id="8" w:author="vane" w:date="2022-10-23T13:41:00Z">
        <w:r w:rsidR="00890DB6">
          <w:rPr>
            <w:rFonts w:asciiTheme="minorHAnsi" w:eastAsia="Times New Roman" w:hAnsiTheme="minorHAnsi" w:cs="Calibri Light"/>
            <w:sz w:val="22"/>
            <w:szCs w:val="22"/>
            <w:lang w:val="en-GB" w:eastAsia="en-GB"/>
          </w:rPr>
          <w:t xml:space="preserve">the </w:t>
        </w:r>
      </w:ins>
      <w:r w:rsidR="00080D7A">
        <w:rPr>
          <w:rFonts w:asciiTheme="minorHAnsi" w:eastAsia="Times New Roman" w:hAnsiTheme="minorHAnsi" w:cs="Calibri Light"/>
          <w:sz w:val="22"/>
          <w:szCs w:val="22"/>
          <w:lang w:val="en-GB" w:eastAsia="en-GB"/>
        </w:rPr>
        <w:t xml:space="preserve">maintenance of </w:t>
      </w:r>
      <w:r w:rsidR="00443626">
        <w:rPr>
          <w:rFonts w:asciiTheme="minorHAnsi" w:eastAsia="Times New Roman" w:hAnsiTheme="minorHAnsi" w:cs="Calibri Light"/>
          <w:sz w:val="22"/>
          <w:szCs w:val="22"/>
          <w:lang w:val="en-GB" w:eastAsia="en-GB"/>
        </w:rPr>
        <w:t xml:space="preserve">the </w:t>
      </w:r>
      <w:r w:rsidR="00080D7A">
        <w:rPr>
          <w:rFonts w:asciiTheme="minorHAnsi" w:eastAsia="Times New Roman" w:hAnsiTheme="minorHAnsi" w:cs="Calibri Light"/>
          <w:sz w:val="22"/>
          <w:szCs w:val="22"/>
          <w:lang w:val="en-GB" w:eastAsia="en-GB"/>
        </w:rPr>
        <w:t xml:space="preserve">planted trees and monitoring results are </w:t>
      </w:r>
      <w:r w:rsidR="00725F34">
        <w:rPr>
          <w:rFonts w:asciiTheme="minorHAnsi" w:eastAsia="Times New Roman" w:hAnsiTheme="minorHAnsi" w:cs="Calibri Light"/>
          <w:sz w:val="22"/>
          <w:szCs w:val="22"/>
          <w:lang w:val="en-GB" w:eastAsia="en-GB"/>
        </w:rPr>
        <w:t xml:space="preserve">frequently </w:t>
      </w:r>
      <w:r w:rsidR="00080D7A">
        <w:rPr>
          <w:rFonts w:asciiTheme="minorHAnsi" w:eastAsia="Times New Roman" w:hAnsiTheme="minorHAnsi" w:cs="Calibri Light"/>
          <w:sz w:val="22"/>
          <w:szCs w:val="22"/>
          <w:lang w:val="en-GB" w:eastAsia="en-GB"/>
        </w:rPr>
        <w:t>neglected (Di Saco</w:t>
      </w:r>
      <w:r w:rsidR="00E41388">
        <w:rPr>
          <w:rFonts w:asciiTheme="minorHAnsi" w:eastAsia="Times New Roman" w:hAnsiTheme="minorHAnsi" w:cs="Calibri Light"/>
          <w:sz w:val="22"/>
          <w:szCs w:val="22"/>
          <w:lang w:val="en-GB" w:eastAsia="en-GB"/>
        </w:rPr>
        <w:t xml:space="preserve"> </w:t>
      </w:r>
      <w:r w:rsidR="00080D7A">
        <w:rPr>
          <w:rFonts w:asciiTheme="minorHAnsi" w:eastAsia="Times New Roman" w:hAnsiTheme="minorHAnsi" w:cs="Calibri Light"/>
          <w:sz w:val="22"/>
          <w:szCs w:val="22"/>
          <w:lang w:val="en-GB" w:eastAsia="en-GB"/>
        </w:rPr>
        <w:t>et al.,</w:t>
      </w:r>
      <w:r w:rsidR="00E41388">
        <w:rPr>
          <w:rFonts w:asciiTheme="minorHAnsi" w:eastAsia="Times New Roman" w:hAnsiTheme="minorHAnsi" w:cs="Calibri Light"/>
          <w:sz w:val="22"/>
          <w:szCs w:val="22"/>
          <w:lang w:val="en-GB" w:eastAsia="en-GB"/>
        </w:rPr>
        <w:t xml:space="preserve"> 2021)</w:t>
      </w:r>
      <w:r w:rsidR="00443626">
        <w:rPr>
          <w:rFonts w:asciiTheme="minorHAnsi" w:eastAsia="Times New Roman" w:hAnsiTheme="minorHAnsi" w:cs="Calibri Light"/>
          <w:sz w:val="22"/>
          <w:szCs w:val="22"/>
          <w:lang w:val="en-GB" w:eastAsia="en-GB"/>
        </w:rPr>
        <w:t xml:space="preserve">. </w:t>
      </w:r>
      <w:del w:id="9" w:author="vane" w:date="2022-10-23T13:41:00Z">
        <w:r w:rsidR="00443626">
          <w:rPr>
            <w:rFonts w:asciiTheme="minorHAnsi" w:eastAsia="Times New Roman" w:hAnsiTheme="minorHAnsi" w:cs="Calibri Light"/>
            <w:sz w:val="22"/>
            <w:szCs w:val="22"/>
            <w:lang w:val="en-GB" w:eastAsia="en-GB"/>
          </w:rPr>
          <w:delText>So</w:delText>
        </w:r>
      </w:del>
      <w:ins w:id="10" w:author="vane" w:date="2022-10-23T13:41:00Z">
        <w:r w:rsidR="00890DB6">
          <w:rPr>
            <w:rFonts w:asciiTheme="minorHAnsi" w:eastAsia="Times New Roman" w:hAnsiTheme="minorHAnsi" w:cs="Calibri Light"/>
            <w:sz w:val="22"/>
            <w:szCs w:val="22"/>
            <w:lang w:val="en-GB" w:eastAsia="en-GB"/>
          </w:rPr>
          <w:t>Thus</w:t>
        </w:r>
      </w:ins>
      <w:r w:rsidR="00443626">
        <w:rPr>
          <w:rFonts w:asciiTheme="minorHAnsi" w:eastAsia="Times New Roman" w:hAnsiTheme="minorHAnsi" w:cs="Calibri Light"/>
          <w:sz w:val="22"/>
          <w:szCs w:val="22"/>
          <w:lang w:val="en-GB" w:eastAsia="en-GB"/>
        </w:rPr>
        <w:t>, for young people to restore forest ecosystems effectively, they need skills and knowledge,</w:t>
      </w:r>
      <w:r w:rsidR="00725F34">
        <w:rPr>
          <w:rFonts w:asciiTheme="minorHAnsi" w:eastAsia="Times New Roman" w:hAnsiTheme="minorHAnsi" w:cs="Calibri Light"/>
          <w:sz w:val="22"/>
          <w:szCs w:val="22"/>
          <w:lang w:val="en-GB" w:eastAsia="en-GB"/>
        </w:rPr>
        <w:t xml:space="preserve"> based on sound science. </w:t>
      </w:r>
      <w:r w:rsidR="00443626">
        <w:rPr>
          <w:rFonts w:asciiTheme="minorHAnsi" w:eastAsia="Times New Roman" w:hAnsiTheme="minorHAnsi" w:cs="Calibri Light"/>
          <w:sz w:val="22"/>
          <w:szCs w:val="22"/>
          <w:lang w:val="en-GB" w:eastAsia="en-GB"/>
        </w:rPr>
        <w:t>With nearly 30 years’ experience of forest restoration research, FORRU-CMU has the expertise to deliver</w:t>
      </w:r>
      <w:r w:rsidR="00454D10">
        <w:rPr>
          <w:rFonts w:asciiTheme="minorHAnsi" w:eastAsia="Times New Roman" w:hAnsiTheme="minorHAnsi" w:cs="Calibri Light"/>
          <w:sz w:val="22"/>
          <w:szCs w:val="22"/>
          <w:lang w:val="en-GB" w:eastAsia="en-GB"/>
        </w:rPr>
        <w:t xml:space="preserve"> such skills and knowledge to the school children of Chiang Mai and provide them with the practical and technical support needed to become effective “Young Forest Restorers”. </w:t>
      </w:r>
      <w:r w:rsidR="00080D7A">
        <w:rPr>
          <w:rFonts w:asciiTheme="minorHAnsi" w:eastAsia="Times New Roman" w:hAnsiTheme="minorHAnsi" w:cs="Calibri Light"/>
          <w:sz w:val="22"/>
          <w:szCs w:val="22"/>
          <w:lang w:val="en-GB" w:eastAsia="en-GB"/>
        </w:rPr>
        <w:t xml:space="preserve">   </w:t>
      </w:r>
    </w:p>
    <w:p w:rsidR="000E1F7D" w:rsidRPr="008A0116" w:rsidRDefault="000E1F7D" w:rsidP="008A0116">
      <w:pPr>
        <w:shd w:val="clear" w:color="auto" w:fill="FFFFFF"/>
        <w:rPr>
          <w:rFonts w:asciiTheme="minorHAnsi" w:eastAsia="Times New Roman" w:hAnsiTheme="minorHAnsi" w:cs="Calibri Light"/>
          <w:sz w:val="22"/>
          <w:szCs w:val="22"/>
          <w:lang w:val="en-GB" w:eastAsia="en-GB"/>
        </w:rPr>
      </w:pPr>
    </w:p>
    <w:p w:rsidR="00402B4D" w:rsidRPr="00402B4D" w:rsidRDefault="00402B4D" w:rsidP="00402B4D">
      <w:pPr>
        <w:shd w:val="clear" w:color="auto" w:fill="FFFFFF"/>
        <w:rPr>
          <w:rFonts w:asciiTheme="minorHAnsi" w:hAnsiTheme="minorHAnsi" w:cs="Calibri Light"/>
          <w:b/>
          <w:sz w:val="22"/>
          <w:szCs w:val="22"/>
          <w:lang w:val="en-GB" w:eastAsia="en-GB"/>
        </w:rPr>
      </w:pPr>
      <w:r w:rsidRPr="00402B4D">
        <w:rPr>
          <w:rFonts w:asciiTheme="minorHAnsi" w:hAnsiTheme="minorHAnsi" w:cs="Calibri Light"/>
          <w:b/>
          <w:sz w:val="22"/>
          <w:szCs w:val="22"/>
          <w:lang w:val="en-GB" w:eastAsia="en-GB"/>
        </w:rPr>
        <w:t>G</w:t>
      </w:r>
      <w:r w:rsidR="008E04F9">
        <w:rPr>
          <w:rFonts w:asciiTheme="minorHAnsi" w:hAnsiTheme="minorHAnsi" w:cs="Calibri Light"/>
          <w:b/>
          <w:sz w:val="22"/>
          <w:szCs w:val="22"/>
          <w:lang w:val="en-GB" w:eastAsia="en-GB"/>
        </w:rPr>
        <w:t>oal</w:t>
      </w:r>
    </w:p>
    <w:p w:rsidR="00402B4D" w:rsidRPr="003108C9" w:rsidRDefault="00402B4D" w:rsidP="00402B4D">
      <w:pPr>
        <w:rPr>
          <w:rFonts w:ascii="Calibri Light" w:hAnsi="Calibri Light" w:cs="Calibri Light"/>
          <w:b/>
          <w:sz w:val="24"/>
          <w:szCs w:val="24"/>
          <w:shd w:val="clear" w:color="auto" w:fill="FEFEFE"/>
        </w:rPr>
      </w:pPr>
    </w:p>
    <w:p w:rsidR="00402B4D" w:rsidRPr="00402B4D" w:rsidRDefault="00725F34" w:rsidP="00402B4D">
      <w:pPr>
        <w:shd w:val="clear" w:color="auto" w:fill="FFFFFF"/>
        <w:rPr>
          <w:rFonts w:asciiTheme="minorHAnsi" w:eastAsia="Times New Roman" w:hAnsiTheme="minorHAnsi" w:cs="Calibri Light"/>
          <w:sz w:val="22"/>
          <w:szCs w:val="22"/>
          <w:lang w:val="en-GB" w:eastAsia="en-GB"/>
        </w:rPr>
      </w:pPr>
      <w:commentRangeStart w:id="11"/>
      <w:r>
        <w:rPr>
          <w:rFonts w:asciiTheme="minorHAnsi" w:eastAsia="Times New Roman" w:hAnsiTheme="minorHAnsi" w:cs="Calibri Light"/>
          <w:sz w:val="22"/>
          <w:szCs w:val="22"/>
          <w:lang w:val="en-GB" w:eastAsia="en-GB"/>
        </w:rPr>
        <w:t>To provide secondary school children and their teachers with science-based skills, knowledge</w:t>
      </w:r>
      <w:r w:rsidR="009D7EC4">
        <w:rPr>
          <w:rFonts w:asciiTheme="minorHAnsi" w:eastAsia="Times New Roman" w:hAnsiTheme="minorHAnsi" w:cs="Calibri Light"/>
          <w:sz w:val="22"/>
          <w:szCs w:val="22"/>
          <w:lang w:val="en-GB" w:eastAsia="en-GB"/>
        </w:rPr>
        <w:t xml:space="preserve"> and technical support</w:t>
      </w:r>
      <w:r w:rsidR="006B32CA">
        <w:rPr>
          <w:rFonts w:asciiTheme="minorHAnsi" w:eastAsia="Times New Roman" w:hAnsiTheme="minorHAnsi" w:cs="Calibri Light"/>
          <w:sz w:val="22"/>
          <w:szCs w:val="22"/>
          <w:lang w:val="en-GB" w:eastAsia="en-GB"/>
        </w:rPr>
        <w:t>,</w:t>
      </w:r>
      <w:r w:rsidR="009D7EC4">
        <w:rPr>
          <w:rFonts w:asciiTheme="minorHAnsi" w:eastAsia="Times New Roman" w:hAnsiTheme="minorHAnsi" w:cs="Calibri Light"/>
          <w:sz w:val="22"/>
          <w:szCs w:val="22"/>
          <w:lang w:val="en-GB" w:eastAsia="en-GB"/>
        </w:rPr>
        <w:t xml:space="preserve"> enabl</w:t>
      </w:r>
      <w:r w:rsidR="0045420A">
        <w:rPr>
          <w:rFonts w:asciiTheme="minorHAnsi" w:eastAsia="Times New Roman" w:hAnsiTheme="minorHAnsi" w:cs="Calibri Light"/>
          <w:sz w:val="22"/>
          <w:szCs w:val="22"/>
          <w:lang w:val="en-GB" w:eastAsia="en-GB"/>
        </w:rPr>
        <w:t>ing</w:t>
      </w:r>
      <w:r w:rsidR="009D7EC4">
        <w:rPr>
          <w:rFonts w:asciiTheme="minorHAnsi" w:eastAsia="Times New Roman" w:hAnsiTheme="minorHAnsi" w:cs="Calibri Light"/>
          <w:sz w:val="22"/>
          <w:szCs w:val="22"/>
          <w:lang w:val="en-GB" w:eastAsia="en-GB"/>
        </w:rPr>
        <w:t xml:space="preserve"> them to perform effective forest ecosystem restoration.</w:t>
      </w:r>
      <w:commentRangeEnd w:id="11"/>
      <w:r w:rsidR="00890DB6">
        <w:rPr>
          <w:rStyle w:val="CommentReference"/>
        </w:rPr>
        <w:commentReference w:id="11"/>
      </w:r>
    </w:p>
    <w:p w:rsidR="00402B4D" w:rsidRDefault="00402B4D" w:rsidP="002578D1">
      <w:pPr>
        <w:shd w:val="clear" w:color="auto" w:fill="FFFFFF"/>
        <w:rPr>
          <w:rFonts w:asciiTheme="minorHAnsi" w:hAnsiTheme="minorHAnsi" w:cs="Calibri Light"/>
          <w:b/>
          <w:sz w:val="22"/>
          <w:szCs w:val="22"/>
          <w:lang w:val="en-GB" w:eastAsia="en-GB"/>
        </w:rPr>
      </w:pPr>
    </w:p>
    <w:p w:rsidR="00650587" w:rsidRDefault="00650587">
      <w:pPr>
        <w:widowControl/>
        <w:jc w:val="left"/>
        <w:rPr>
          <w:rFonts w:asciiTheme="minorHAnsi" w:hAnsiTheme="minorHAnsi" w:cs="Calibri Light"/>
          <w:b/>
          <w:sz w:val="22"/>
          <w:szCs w:val="22"/>
          <w:lang w:val="en-GB" w:eastAsia="en-GB"/>
        </w:rPr>
      </w:pPr>
      <w:r>
        <w:rPr>
          <w:rFonts w:asciiTheme="minorHAnsi" w:hAnsiTheme="minorHAnsi" w:cs="Calibri Light"/>
          <w:b/>
          <w:sz w:val="22"/>
          <w:szCs w:val="22"/>
          <w:lang w:val="en-GB" w:eastAsia="en-GB"/>
        </w:rPr>
        <w:br w:type="page"/>
      </w:r>
    </w:p>
    <w:p w:rsidR="002578D1" w:rsidRPr="00115CBA" w:rsidRDefault="002578D1" w:rsidP="002578D1">
      <w:pPr>
        <w:shd w:val="clear" w:color="auto" w:fill="FFFFFF"/>
        <w:rPr>
          <w:rFonts w:asciiTheme="minorHAnsi" w:hAnsiTheme="minorHAnsi" w:cs="Calibri Light"/>
          <w:b/>
          <w:kern w:val="0"/>
          <w:sz w:val="22"/>
          <w:szCs w:val="22"/>
          <w:lang w:val="en-GB" w:eastAsia="en-GB"/>
        </w:rPr>
      </w:pPr>
      <w:r w:rsidRPr="00115CBA">
        <w:rPr>
          <w:rFonts w:asciiTheme="minorHAnsi" w:hAnsiTheme="minorHAnsi" w:cs="Calibri Light"/>
          <w:b/>
          <w:sz w:val="22"/>
          <w:szCs w:val="22"/>
          <w:lang w:val="en-GB" w:eastAsia="en-GB"/>
        </w:rPr>
        <w:lastRenderedPageBreak/>
        <w:t xml:space="preserve">Project objectives (over 3 </w:t>
      </w:r>
      <w:commentRangeStart w:id="12"/>
      <w:r w:rsidRPr="00115CBA">
        <w:rPr>
          <w:rFonts w:asciiTheme="minorHAnsi" w:hAnsiTheme="minorHAnsi" w:cs="Calibri Light"/>
          <w:b/>
          <w:sz w:val="22"/>
          <w:szCs w:val="22"/>
          <w:lang w:val="en-GB" w:eastAsia="en-GB"/>
        </w:rPr>
        <w:t>years</w:t>
      </w:r>
      <w:commentRangeEnd w:id="12"/>
      <w:r w:rsidR="00462ACF">
        <w:rPr>
          <w:rStyle w:val="CommentReference"/>
        </w:rPr>
        <w:commentReference w:id="12"/>
      </w:r>
      <w:r w:rsidRPr="00115CBA">
        <w:rPr>
          <w:rFonts w:asciiTheme="minorHAnsi" w:hAnsiTheme="minorHAnsi" w:cs="Calibri Light"/>
          <w:b/>
          <w:sz w:val="22"/>
          <w:szCs w:val="22"/>
          <w:lang w:val="en-GB" w:eastAsia="en-GB"/>
        </w:rPr>
        <w:t>)</w:t>
      </w:r>
    </w:p>
    <w:p w:rsidR="0068163E" w:rsidRDefault="0068163E" w:rsidP="0068163E">
      <w:pPr>
        <w:pStyle w:val="ydp5b31a21amsonormal"/>
        <w:numPr>
          <w:ilvl w:val="0"/>
          <w:numId w:val="29"/>
        </w:numPr>
        <w:shd w:val="clear" w:color="auto" w:fill="FFFFFF"/>
        <w:rPr>
          <w:rFonts w:ascii="Helvetica" w:hAnsi="Helvetica"/>
          <w:color w:val="000000"/>
        </w:rPr>
      </w:pPr>
      <w:r>
        <w:rPr>
          <w:rFonts w:ascii="Century" w:hAnsi="Century"/>
          <w:color w:val="000000"/>
          <w:sz w:val="22"/>
          <w:szCs w:val="22"/>
          <w:shd w:val="clear" w:color="auto" w:fill="FEFEFE"/>
        </w:rPr>
        <w:t>To provide training to school children and their teachers in the tasks and techniques of forest ecosystem re</w:t>
      </w:r>
      <w:r w:rsidR="00072572">
        <w:rPr>
          <w:rFonts w:ascii="Century" w:hAnsi="Century"/>
          <w:color w:val="000000"/>
          <w:sz w:val="22"/>
          <w:szCs w:val="22"/>
          <w:shd w:val="clear" w:color="auto" w:fill="FEFEFE"/>
        </w:rPr>
        <w:t>s</w:t>
      </w:r>
      <w:r>
        <w:rPr>
          <w:rFonts w:ascii="Century" w:hAnsi="Century"/>
          <w:color w:val="000000"/>
          <w:sz w:val="22"/>
          <w:szCs w:val="22"/>
          <w:shd w:val="clear" w:color="auto" w:fill="FEFEFE"/>
        </w:rPr>
        <w:t>tor</w:t>
      </w:r>
      <w:r w:rsidR="00072572">
        <w:rPr>
          <w:rFonts w:ascii="Century" w:hAnsi="Century"/>
          <w:color w:val="000000"/>
          <w:sz w:val="22"/>
          <w:szCs w:val="22"/>
          <w:shd w:val="clear" w:color="auto" w:fill="FEFEFE"/>
        </w:rPr>
        <w:t>a</w:t>
      </w:r>
      <w:r>
        <w:rPr>
          <w:rFonts w:ascii="Century" w:hAnsi="Century"/>
          <w:color w:val="000000"/>
          <w:sz w:val="22"/>
          <w:szCs w:val="22"/>
          <w:shd w:val="clear" w:color="auto" w:fill="FEFEFE"/>
        </w:rPr>
        <w:t>tion (</w:t>
      </w:r>
      <w:r w:rsidR="009166EE">
        <w:rPr>
          <w:rFonts w:ascii="Century" w:hAnsi="Century"/>
          <w:color w:val="000000"/>
          <w:sz w:val="22"/>
          <w:szCs w:val="22"/>
          <w:shd w:val="clear" w:color="auto" w:fill="FEFEFE"/>
        </w:rPr>
        <w:t>12</w:t>
      </w:r>
      <w:r>
        <w:rPr>
          <w:rFonts w:ascii="Century" w:hAnsi="Century"/>
          <w:color w:val="000000"/>
          <w:sz w:val="22"/>
          <w:szCs w:val="22"/>
          <w:shd w:val="clear" w:color="auto" w:fill="FEFEFE"/>
        </w:rPr>
        <w:t xml:space="preserve"> schools, </w:t>
      </w:r>
      <w:r w:rsidR="007E6F59">
        <w:rPr>
          <w:rFonts w:ascii="Century" w:hAnsi="Century"/>
          <w:color w:val="000000"/>
          <w:sz w:val="22"/>
          <w:szCs w:val="22"/>
          <w:shd w:val="clear" w:color="auto" w:fill="FEFEFE"/>
        </w:rPr>
        <w:t>at least 240</w:t>
      </w:r>
      <w:r w:rsidR="009166EE">
        <w:rPr>
          <w:rFonts w:ascii="Century" w:hAnsi="Century"/>
          <w:color w:val="000000"/>
          <w:sz w:val="22"/>
          <w:szCs w:val="22"/>
          <w:shd w:val="clear" w:color="auto" w:fill="FEFEFE"/>
        </w:rPr>
        <w:t xml:space="preserve"> </w:t>
      </w:r>
      <w:r>
        <w:rPr>
          <w:rFonts w:ascii="Century" w:hAnsi="Century"/>
          <w:color w:val="000000"/>
          <w:sz w:val="22"/>
          <w:szCs w:val="22"/>
          <w:shd w:val="clear" w:color="auto" w:fill="FEFEFE"/>
        </w:rPr>
        <w:t>pupils, and their teachers).</w:t>
      </w:r>
    </w:p>
    <w:p w:rsidR="0068163E" w:rsidRDefault="0068163E" w:rsidP="0068163E">
      <w:pPr>
        <w:pStyle w:val="ydp5b31a21amsolistparagraph"/>
        <w:numPr>
          <w:ilvl w:val="0"/>
          <w:numId w:val="29"/>
        </w:numPr>
        <w:shd w:val="clear" w:color="auto" w:fill="FFFFFF"/>
        <w:rPr>
          <w:rFonts w:ascii="Helvetica" w:hAnsi="Helvetica"/>
          <w:color w:val="000000"/>
        </w:rPr>
      </w:pPr>
      <w:r>
        <w:rPr>
          <w:rFonts w:ascii="Century" w:hAnsi="Century"/>
          <w:color w:val="000000"/>
          <w:sz w:val="22"/>
          <w:szCs w:val="22"/>
          <w:shd w:val="clear" w:color="auto" w:fill="FEFEFE"/>
        </w:rPr>
        <w:t xml:space="preserve">To produce </w:t>
      </w:r>
      <w:commentRangeStart w:id="13"/>
      <w:r>
        <w:rPr>
          <w:rFonts w:ascii="Century" w:hAnsi="Century"/>
          <w:color w:val="000000"/>
          <w:sz w:val="22"/>
          <w:szCs w:val="22"/>
          <w:shd w:val="clear" w:color="auto" w:fill="FEFEFE"/>
        </w:rPr>
        <w:t xml:space="preserve">teaching materials </w:t>
      </w:r>
      <w:commentRangeEnd w:id="13"/>
      <w:r w:rsidR="00462ACF">
        <w:rPr>
          <w:rStyle w:val="CommentReference"/>
          <w:rFonts w:ascii="Century" w:eastAsia="MS Mincho" w:hAnsi="Century"/>
          <w:kern w:val="2"/>
          <w:lang w:eastAsia="ja-JP" w:bidi="ar-SA"/>
        </w:rPr>
        <w:commentReference w:id="13"/>
      </w:r>
      <w:r>
        <w:rPr>
          <w:rFonts w:ascii="Century" w:hAnsi="Century"/>
          <w:color w:val="000000"/>
          <w:sz w:val="22"/>
          <w:szCs w:val="22"/>
          <w:shd w:val="clear" w:color="auto" w:fill="FEFEFE"/>
        </w:rPr>
        <w:t>to support the above.  </w:t>
      </w:r>
    </w:p>
    <w:p w:rsidR="0068163E" w:rsidRDefault="0068163E" w:rsidP="0068163E">
      <w:pPr>
        <w:pStyle w:val="ydp5b31a21amsolistparagraph"/>
        <w:numPr>
          <w:ilvl w:val="0"/>
          <w:numId w:val="29"/>
        </w:numPr>
        <w:shd w:val="clear" w:color="auto" w:fill="FFFFFF"/>
        <w:rPr>
          <w:rFonts w:ascii="Helvetica" w:hAnsi="Helvetica"/>
          <w:color w:val="000000"/>
        </w:rPr>
      </w:pPr>
      <w:r>
        <w:rPr>
          <w:rFonts w:ascii="Century" w:hAnsi="Century"/>
          <w:color w:val="000000"/>
          <w:sz w:val="22"/>
          <w:szCs w:val="22"/>
          <w:shd w:val="clear" w:color="auto" w:fill="FEFEFE"/>
        </w:rPr>
        <w:t xml:space="preserve">To provide technical and financial support for </w:t>
      </w:r>
      <w:ins w:id="14" w:author="vane" w:date="2022-10-23T13:41:00Z">
        <w:r w:rsidR="00462ACF">
          <w:rPr>
            <w:rFonts w:ascii="Century" w:hAnsi="Century"/>
            <w:color w:val="000000"/>
            <w:sz w:val="22"/>
            <w:szCs w:val="22"/>
            <w:shd w:val="clear" w:color="auto" w:fill="FEFEFE"/>
          </w:rPr>
          <w:t xml:space="preserve">the </w:t>
        </w:r>
      </w:ins>
      <w:r>
        <w:rPr>
          <w:rFonts w:ascii="Century" w:hAnsi="Century"/>
          <w:color w:val="000000"/>
          <w:sz w:val="22"/>
          <w:szCs w:val="22"/>
          <w:shd w:val="clear" w:color="auto" w:fill="FEFEFE"/>
        </w:rPr>
        <w:t>establishment of native forest</w:t>
      </w:r>
      <w:r w:rsidR="00072572">
        <w:rPr>
          <w:rFonts w:ascii="Century" w:hAnsi="Century"/>
          <w:color w:val="000000"/>
          <w:sz w:val="22"/>
          <w:szCs w:val="22"/>
          <w:shd w:val="clear" w:color="auto" w:fill="FEFEFE"/>
        </w:rPr>
        <w:t>-</w:t>
      </w:r>
      <w:r>
        <w:rPr>
          <w:rFonts w:ascii="Century" w:hAnsi="Century"/>
          <w:color w:val="000000"/>
          <w:sz w:val="22"/>
          <w:szCs w:val="22"/>
          <w:shd w:val="clear" w:color="auto" w:fill="FEFEFE"/>
        </w:rPr>
        <w:t>tree nurseries in schools (up to 1</w:t>
      </w:r>
      <w:r w:rsidR="009166EE">
        <w:rPr>
          <w:rFonts w:ascii="Century" w:hAnsi="Century"/>
          <w:color w:val="000000"/>
          <w:sz w:val="22"/>
          <w:szCs w:val="22"/>
          <w:shd w:val="clear" w:color="auto" w:fill="FEFEFE"/>
        </w:rPr>
        <w:t>2</w:t>
      </w:r>
      <w:r>
        <w:rPr>
          <w:rFonts w:ascii="Century" w:hAnsi="Century"/>
          <w:color w:val="000000"/>
          <w:sz w:val="22"/>
          <w:szCs w:val="22"/>
          <w:shd w:val="clear" w:color="auto" w:fill="FEFEFE"/>
        </w:rPr>
        <w:t>).</w:t>
      </w:r>
    </w:p>
    <w:p w:rsidR="0068163E" w:rsidRDefault="0068163E" w:rsidP="0068163E">
      <w:pPr>
        <w:pStyle w:val="ydp5b31a21amsolistparagraph"/>
        <w:numPr>
          <w:ilvl w:val="0"/>
          <w:numId w:val="29"/>
        </w:numPr>
        <w:shd w:val="clear" w:color="auto" w:fill="FFFFFF"/>
        <w:rPr>
          <w:rFonts w:ascii="Helvetica" w:hAnsi="Helvetica"/>
          <w:color w:val="000000"/>
        </w:rPr>
      </w:pPr>
      <w:r>
        <w:rPr>
          <w:rFonts w:ascii="Century" w:hAnsi="Century"/>
          <w:color w:val="000000"/>
          <w:sz w:val="22"/>
          <w:szCs w:val="22"/>
          <w:shd w:val="clear" w:color="auto" w:fill="FEFEFE"/>
        </w:rPr>
        <w:t xml:space="preserve">To establish a </w:t>
      </w:r>
      <w:del w:id="15" w:author="vane" w:date="2022-10-23T13:41:00Z">
        <w:r>
          <w:rPr>
            <w:rFonts w:ascii="Century" w:hAnsi="Century"/>
            <w:color w:val="000000"/>
            <w:sz w:val="22"/>
            <w:szCs w:val="22"/>
            <w:shd w:val="clear" w:color="auto" w:fill="FEFEFE"/>
          </w:rPr>
          <w:delText>schools’</w:delText>
        </w:r>
      </w:del>
      <w:commentRangeStart w:id="16"/>
      <w:ins w:id="17" w:author="vane" w:date="2022-10-23T13:41:00Z">
        <w:r>
          <w:rPr>
            <w:rFonts w:ascii="Century" w:hAnsi="Century"/>
            <w:color w:val="000000"/>
            <w:sz w:val="22"/>
            <w:szCs w:val="22"/>
            <w:shd w:val="clear" w:color="auto" w:fill="FEFEFE"/>
          </w:rPr>
          <w:t>school</w:t>
        </w:r>
      </w:ins>
      <w:r>
        <w:rPr>
          <w:rFonts w:ascii="Century" w:hAnsi="Century"/>
          <w:color w:val="000000"/>
          <w:sz w:val="22"/>
          <w:szCs w:val="22"/>
          <w:shd w:val="clear" w:color="auto" w:fill="FEFEFE"/>
        </w:rPr>
        <w:t xml:space="preserve"> network</w:t>
      </w:r>
      <w:commentRangeEnd w:id="16"/>
      <w:r w:rsidR="00462ACF">
        <w:rPr>
          <w:rStyle w:val="CommentReference"/>
          <w:rFonts w:ascii="Century" w:eastAsia="MS Mincho" w:hAnsi="Century"/>
          <w:kern w:val="2"/>
          <w:lang w:eastAsia="ja-JP" w:bidi="ar-SA"/>
        </w:rPr>
        <w:commentReference w:id="16"/>
      </w:r>
      <w:r w:rsidR="00A05E99">
        <w:rPr>
          <w:rFonts w:ascii="Century" w:hAnsi="Century"/>
          <w:color w:val="000000"/>
          <w:sz w:val="22"/>
          <w:szCs w:val="22"/>
          <w:shd w:val="clear" w:color="auto" w:fill="FEFEFE"/>
        </w:rPr>
        <w:t xml:space="preserve">, which </w:t>
      </w:r>
      <w:r>
        <w:rPr>
          <w:rFonts w:ascii="Century" w:hAnsi="Century"/>
          <w:color w:val="000000"/>
          <w:sz w:val="22"/>
          <w:szCs w:val="22"/>
          <w:shd w:val="clear" w:color="auto" w:fill="FEFEFE"/>
        </w:rPr>
        <w:t>facilitates</w:t>
      </w:r>
      <w:ins w:id="18" w:author="vane" w:date="2022-10-23T13:41:00Z">
        <w:r>
          <w:rPr>
            <w:rFonts w:ascii="Century" w:hAnsi="Century"/>
            <w:color w:val="000000"/>
            <w:sz w:val="22"/>
            <w:szCs w:val="22"/>
            <w:shd w:val="clear" w:color="auto" w:fill="FEFEFE"/>
          </w:rPr>
          <w:t xml:space="preserve"> </w:t>
        </w:r>
        <w:r w:rsidR="00462ACF">
          <w:rPr>
            <w:rFonts w:ascii="Century" w:hAnsi="Century"/>
            <w:color w:val="000000"/>
            <w:sz w:val="22"/>
            <w:szCs w:val="22"/>
            <w:shd w:val="clear" w:color="auto" w:fill="FEFEFE"/>
          </w:rPr>
          <w:t>the</w:t>
        </w:r>
      </w:ins>
      <w:r w:rsidR="00462ACF">
        <w:rPr>
          <w:rFonts w:ascii="Century" w:hAnsi="Century"/>
          <w:color w:val="000000"/>
          <w:sz w:val="22"/>
          <w:szCs w:val="22"/>
          <w:shd w:val="clear" w:color="auto" w:fill="FEFEFE"/>
        </w:rPr>
        <w:t xml:space="preserve"> </w:t>
      </w:r>
      <w:r>
        <w:rPr>
          <w:rFonts w:ascii="Century" w:hAnsi="Century"/>
          <w:color w:val="000000"/>
          <w:sz w:val="22"/>
          <w:szCs w:val="22"/>
          <w:shd w:val="clear" w:color="auto" w:fill="FEFEFE"/>
        </w:rPr>
        <w:t>swapping of tree seed species among schools, via a central seed bank (run by CMU).</w:t>
      </w:r>
    </w:p>
    <w:p w:rsidR="0068163E" w:rsidRDefault="0068163E" w:rsidP="0068163E">
      <w:pPr>
        <w:pStyle w:val="ydp5b31a21amsolistparagraph"/>
        <w:numPr>
          <w:ilvl w:val="0"/>
          <w:numId w:val="29"/>
        </w:numPr>
        <w:shd w:val="clear" w:color="auto" w:fill="FFFFFF"/>
        <w:rPr>
          <w:rFonts w:ascii="Helvetica" w:hAnsi="Helvetica"/>
          <w:color w:val="000000"/>
        </w:rPr>
      </w:pPr>
      <w:r>
        <w:rPr>
          <w:rFonts w:ascii="Century" w:hAnsi="Century"/>
          <w:color w:val="000000"/>
          <w:sz w:val="22"/>
          <w:szCs w:val="22"/>
          <w:shd w:val="clear" w:color="auto" w:fill="FEFEFE"/>
        </w:rPr>
        <w:t>To assist schools with tree planting and follow-up</w:t>
      </w:r>
      <w:r w:rsidR="006B32CA">
        <w:rPr>
          <w:rFonts w:ascii="Century" w:hAnsi="Century"/>
          <w:color w:val="000000"/>
          <w:sz w:val="22"/>
          <w:szCs w:val="22"/>
          <w:shd w:val="clear" w:color="auto" w:fill="FEFEFE"/>
        </w:rPr>
        <w:t>,</w:t>
      </w:r>
      <w:r>
        <w:rPr>
          <w:rFonts w:ascii="Century" w:hAnsi="Century"/>
          <w:color w:val="000000"/>
          <w:sz w:val="22"/>
          <w:szCs w:val="22"/>
          <w:shd w:val="clear" w:color="auto" w:fill="FEFEFE"/>
        </w:rPr>
        <w:t xml:space="preserve"> including maintenance and </w:t>
      </w:r>
      <w:commentRangeStart w:id="19"/>
      <w:r>
        <w:rPr>
          <w:rFonts w:ascii="Century" w:hAnsi="Century"/>
          <w:color w:val="000000"/>
          <w:sz w:val="22"/>
          <w:szCs w:val="22"/>
          <w:shd w:val="clear" w:color="auto" w:fill="FEFEFE"/>
        </w:rPr>
        <w:t>monitoring</w:t>
      </w:r>
      <w:commentRangeEnd w:id="19"/>
      <w:r w:rsidR="00462ACF">
        <w:rPr>
          <w:rStyle w:val="CommentReference"/>
          <w:rFonts w:ascii="Century" w:eastAsia="MS Mincho" w:hAnsi="Century"/>
          <w:kern w:val="2"/>
          <w:lang w:eastAsia="ja-JP" w:bidi="ar-SA"/>
        </w:rPr>
        <w:commentReference w:id="19"/>
      </w:r>
      <w:r>
        <w:rPr>
          <w:rFonts w:ascii="Century" w:hAnsi="Century"/>
          <w:color w:val="000000"/>
          <w:sz w:val="22"/>
          <w:szCs w:val="22"/>
          <w:shd w:val="clear" w:color="auto" w:fill="FEFEFE"/>
        </w:rPr>
        <w:t>.</w:t>
      </w:r>
    </w:p>
    <w:p w:rsidR="0068163E" w:rsidRDefault="0068163E" w:rsidP="0068163E">
      <w:pPr>
        <w:pStyle w:val="ydp5b31a21amsolistparagraph"/>
        <w:numPr>
          <w:ilvl w:val="0"/>
          <w:numId w:val="29"/>
        </w:numPr>
        <w:shd w:val="clear" w:color="auto" w:fill="FFFFFF"/>
        <w:rPr>
          <w:rFonts w:ascii="Helvetica" w:hAnsi="Helvetica"/>
          <w:color w:val="000000"/>
        </w:rPr>
      </w:pPr>
      <w:r>
        <w:rPr>
          <w:rFonts w:ascii="Century" w:hAnsi="Century"/>
          <w:color w:val="000000"/>
          <w:sz w:val="22"/>
          <w:szCs w:val="22"/>
          <w:shd w:val="clear" w:color="auto" w:fill="FEFEFE"/>
        </w:rPr>
        <w:t>To expand the “Forest on Blackboard” online learning platform</w:t>
      </w:r>
      <w:r w:rsidR="006B32CA">
        <w:rPr>
          <w:rFonts w:ascii="Century" w:hAnsi="Century"/>
          <w:color w:val="000000"/>
          <w:sz w:val="22"/>
          <w:szCs w:val="22"/>
          <w:shd w:val="clear" w:color="auto" w:fill="FEFEFE"/>
        </w:rPr>
        <w:t xml:space="preserve"> (funded by a previous KNCF-supported project)</w:t>
      </w:r>
      <w:r>
        <w:rPr>
          <w:rFonts w:ascii="Century" w:hAnsi="Century"/>
          <w:color w:val="000000"/>
          <w:sz w:val="22"/>
          <w:szCs w:val="22"/>
          <w:shd w:val="clear" w:color="auto" w:fill="FEFEFE"/>
        </w:rPr>
        <w:t xml:space="preserve">, to </w:t>
      </w:r>
      <w:r w:rsidR="006B32CA">
        <w:rPr>
          <w:rFonts w:ascii="Century" w:hAnsi="Century"/>
          <w:color w:val="000000"/>
          <w:sz w:val="22"/>
          <w:szCs w:val="22"/>
          <w:shd w:val="clear" w:color="auto" w:fill="FEFEFE"/>
        </w:rPr>
        <w:t xml:space="preserve">make the new teaching materials freely available, monitor uptake and effectiveness and </w:t>
      </w:r>
      <w:r>
        <w:rPr>
          <w:rFonts w:ascii="Century" w:hAnsi="Century"/>
          <w:color w:val="000000"/>
          <w:sz w:val="22"/>
          <w:szCs w:val="22"/>
          <w:shd w:val="clear" w:color="auto" w:fill="FEFEFE"/>
        </w:rPr>
        <w:t xml:space="preserve">award certificates </w:t>
      </w:r>
      <w:r w:rsidR="0045420A">
        <w:rPr>
          <w:rFonts w:ascii="Century" w:hAnsi="Century"/>
          <w:color w:val="000000"/>
          <w:sz w:val="22"/>
          <w:szCs w:val="22"/>
          <w:shd w:val="clear" w:color="auto" w:fill="FEFEFE"/>
        </w:rPr>
        <w:t>as required</w:t>
      </w:r>
      <w:r>
        <w:rPr>
          <w:rFonts w:ascii="Century" w:hAnsi="Century"/>
          <w:color w:val="000000"/>
          <w:sz w:val="22"/>
          <w:szCs w:val="22"/>
          <w:shd w:val="clear" w:color="auto" w:fill="FEFEFE"/>
        </w:rPr>
        <w:t>.</w:t>
      </w:r>
    </w:p>
    <w:p w:rsidR="0068163E" w:rsidRPr="0068163E" w:rsidRDefault="0068163E" w:rsidP="0068163E">
      <w:pPr>
        <w:pStyle w:val="ydp5b31a21amsolistparagraph"/>
        <w:numPr>
          <w:ilvl w:val="0"/>
          <w:numId w:val="29"/>
        </w:numPr>
        <w:shd w:val="clear" w:color="auto" w:fill="FFFFFF"/>
        <w:rPr>
          <w:rFonts w:ascii="Helvetica" w:hAnsi="Helvetica"/>
          <w:color w:val="000000"/>
        </w:rPr>
      </w:pPr>
      <w:r>
        <w:rPr>
          <w:rFonts w:ascii="Century" w:hAnsi="Century"/>
          <w:color w:val="000000"/>
          <w:sz w:val="22"/>
          <w:szCs w:val="22"/>
          <w:shd w:val="clear" w:color="auto" w:fill="FEFEFE"/>
        </w:rPr>
        <w:t>To run teachers’ meetings</w:t>
      </w:r>
      <w:r w:rsidR="006B32CA">
        <w:rPr>
          <w:rFonts w:ascii="Century" w:hAnsi="Century"/>
          <w:color w:val="000000"/>
          <w:sz w:val="22"/>
          <w:szCs w:val="22"/>
          <w:shd w:val="clear" w:color="auto" w:fill="FEFEFE"/>
        </w:rPr>
        <w:t>,</w:t>
      </w:r>
      <w:r>
        <w:rPr>
          <w:rFonts w:ascii="Century" w:hAnsi="Century"/>
          <w:color w:val="000000"/>
          <w:sz w:val="22"/>
          <w:szCs w:val="22"/>
          <w:shd w:val="clear" w:color="auto" w:fill="FEFEFE"/>
        </w:rPr>
        <w:t xml:space="preserve"> to plan training events and nurseries and an annual “Forest Celebration” </w:t>
      </w:r>
      <w:r w:rsidR="006B32CA">
        <w:rPr>
          <w:rFonts w:ascii="Century" w:hAnsi="Century"/>
          <w:color w:val="000000"/>
          <w:sz w:val="22"/>
          <w:szCs w:val="22"/>
          <w:shd w:val="clear" w:color="auto" w:fill="FEFEFE"/>
        </w:rPr>
        <w:t xml:space="preserve">event </w:t>
      </w:r>
      <w:r>
        <w:rPr>
          <w:rFonts w:ascii="Century" w:hAnsi="Century"/>
          <w:color w:val="000000"/>
          <w:sz w:val="22"/>
          <w:szCs w:val="22"/>
          <w:shd w:val="clear" w:color="auto" w:fill="FEFEFE"/>
        </w:rPr>
        <w:t>to allow participants to present their work and raise awareness of forest issues amongst the general public (3 times).</w:t>
      </w:r>
    </w:p>
    <w:p w:rsidR="008E2C80" w:rsidRPr="0068163E" w:rsidRDefault="00E64076" w:rsidP="0068163E">
      <w:pPr>
        <w:widowControl/>
        <w:jc w:val="left"/>
        <w:rPr>
          <w:rFonts w:asciiTheme="minorHAnsi" w:hAnsiTheme="minorHAnsi"/>
          <w:b/>
          <w:snapToGrid w:val="0"/>
          <w:sz w:val="22"/>
          <w:szCs w:val="22"/>
        </w:rPr>
      </w:pPr>
      <w:r w:rsidRPr="00115CBA">
        <w:rPr>
          <w:rFonts w:asciiTheme="minorHAnsi" w:hAnsiTheme="minorHAnsi"/>
          <w:b/>
          <w:snapToGrid w:val="0"/>
          <w:sz w:val="22"/>
          <w:szCs w:val="22"/>
        </w:rPr>
        <w:t xml:space="preserve">2.  </w:t>
      </w:r>
      <w:r w:rsidR="008E2C80" w:rsidRPr="00115CBA">
        <w:rPr>
          <w:rFonts w:asciiTheme="minorHAnsi" w:hAnsiTheme="minorHAnsi"/>
          <w:b/>
          <w:sz w:val="22"/>
          <w:szCs w:val="22"/>
        </w:rPr>
        <w:t xml:space="preserve">Project implementation plan for the proposed </w:t>
      </w:r>
      <w:r w:rsidR="004123B8">
        <w:rPr>
          <w:rFonts w:asciiTheme="minorHAnsi" w:hAnsiTheme="minorHAnsi"/>
          <w:b/>
          <w:sz w:val="22"/>
          <w:szCs w:val="22"/>
        </w:rPr>
        <w:t>1</w:t>
      </w:r>
      <w:r w:rsidR="004123B8" w:rsidRPr="004123B8">
        <w:rPr>
          <w:rFonts w:asciiTheme="minorHAnsi" w:hAnsiTheme="minorHAnsi"/>
          <w:b/>
          <w:sz w:val="22"/>
          <w:szCs w:val="22"/>
          <w:vertAlign w:val="superscript"/>
        </w:rPr>
        <w:t>ST</w:t>
      </w:r>
      <w:r w:rsidR="004123B8">
        <w:rPr>
          <w:rFonts w:asciiTheme="minorHAnsi" w:hAnsiTheme="minorHAnsi"/>
          <w:b/>
          <w:sz w:val="22"/>
          <w:szCs w:val="22"/>
        </w:rPr>
        <w:t xml:space="preserve"> </w:t>
      </w:r>
      <w:r w:rsidR="008E2C80" w:rsidRPr="00115CBA">
        <w:rPr>
          <w:rFonts w:asciiTheme="minorHAnsi" w:hAnsiTheme="minorHAnsi"/>
          <w:b/>
          <w:sz w:val="22"/>
          <w:szCs w:val="22"/>
        </w:rPr>
        <w:t>year</w:t>
      </w:r>
    </w:p>
    <w:tbl>
      <w:tblPr>
        <w:tblpPr w:leftFromText="180" w:rightFromText="180" w:vertAnchor="page" w:horzAnchor="page" w:tblpXSpec="center" w:tblpY="6362"/>
        <w:tblW w:w="9059" w:type="dxa"/>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tblPr>
      <w:tblGrid>
        <w:gridCol w:w="698"/>
        <w:gridCol w:w="6707"/>
        <w:gridCol w:w="1714"/>
      </w:tblGrid>
      <w:tr w:rsidR="00650587" w:rsidRPr="008410C0" w:rsidTr="00812711">
        <w:trPr>
          <w:trHeight w:val="316"/>
          <w:tblCellSpacing w:w="11" w:type="dxa"/>
        </w:trPr>
        <w:tc>
          <w:tcPr>
            <w:tcW w:w="645" w:type="dxa"/>
            <w:shd w:val="clear" w:color="auto" w:fill="auto"/>
            <w:noWrap/>
            <w:vAlign w:val="center"/>
          </w:tcPr>
          <w:p w:rsidR="00650587" w:rsidRPr="008410C0" w:rsidRDefault="00650587" w:rsidP="00A05E99">
            <w:pPr>
              <w:widowControl/>
              <w:jc w:val="center"/>
              <w:rPr>
                <w:rFonts w:asciiTheme="minorHAnsi" w:eastAsia="Times New Roman" w:hAnsiTheme="minorHAnsi" w:cs="Calibri Light"/>
                <w:b/>
                <w:bCs/>
                <w:color w:val="000000"/>
                <w:kern w:val="0"/>
                <w:sz w:val="22"/>
                <w:szCs w:val="22"/>
                <w:lang w:val="en-GB" w:eastAsia="en-GB" w:bidi="th-TH"/>
              </w:rPr>
            </w:pPr>
          </w:p>
        </w:tc>
        <w:tc>
          <w:tcPr>
            <w:tcW w:w="6665" w:type="dxa"/>
            <w:shd w:val="clear" w:color="auto" w:fill="auto"/>
            <w:noWrap/>
            <w:vAlign w:val="center"/>
          </w:tcPr>
          <w:p w:rsidR="00650587" w:rsidRPr="00A05E99" w:rsidRDefault="00650587" w:rsidP="00A05E99">
            <w:pPr>
              <w:ind w:rightChars="-113" w:right="-237"/>
              <w:jc w:val="center"/>
              <w:outlineLvl w:val="0"/>
              <w:rPr>
                <w:rFonts w:asciiTheme="minorHAnsi" w:hAnsiTheme="minorHAnsi"/>
                <w:b/>
                <w:bCs/>
                <w:color w:val="000000"/>
                <w:sz w:val="18"/>
                <w:szCs w:val="16"/>
              </w:rPr>
            </w:pPr>
            <w:r w:rsidRPr="00A05E99">
              <w:rPr>
                <w:rFonts w:cs="Calibri Light"/>
                <w:b/>
                <w:bCs/>
                <w:color w:val="000000"/>
                <w:sz w:val="18"/>
                <w:szCs w:val="16"/>
              </w:rPr>
              <w:t>ACTIVITY</w:t>
            </w:r>
          </w:p>
        </w:tc>
        <w:tc>
          <w:tcPr>
            <w:tcW w:w="1661" w:type="dxa"/>
            <w:shd w:val="clear" w:color="auto" w:fill="auto"/>
            <w:noWrap/>
            <w:vAlign w:val="center"/>
          </w:tcPr>
          <w:p w:rsidR="00650587" w:rsidRPr="00A05E99" w:rsidRDefault="00A05E99" w:rsidP="00A05E99">
            <w:pPr>
              <w:ind w:right="92"/>
              <w:jc w:val="right"/>
              <w:outlineLvl w:val="0"/>
              <w:rPr>
                <w:rFonts w:asciiTheme="minorHAnsi" w:hAnsiTheme="minorHAnsi"/>
                <w:b/>
                <w:bCs/>
                <w:color w:val="000000"/>
                <w:sz w:val="18"/>
                <w:szCs w:val="16"/>
              </w:rPr>
            </w:pPr>
            <w:r w:rsidRPr="00A05E99">
              <w:rPr>
                <w:rFonts w:cs="Calibri Light"/>
                <w:b/>
                <w:bCs/>
                <w:color w:val="000000"/>
                <w:sz w:val="18"/>
                <w:szCs w:val="16"/>
              </w:rPr>
              <w:t>Grant Requested (</w:t>
            </w:r>
            <w:r w:rsidR="00650587" w:rsidRPr="00A05E99">
              <w:rPr>
                <w:rFonts w:cs="Calibri Light"/>
                <w:b/>
                <w:bCs/>
                <w:color w:val="000000"/>
                <w:sz w:val="18"/>
                <w:szCs w:val="16"/>
              </w:rPr>
              <w:t>JPY</w:t>
            </w:r>
            <w:r w:rsidRPr="00A05E99">
              <w:rPr>
                <w:rFonts w:cs="Calibri Light"/>
                <w:b/>
                <w:bCs/>
                <w:color w:val="000000"/>
                <w:sz w:val="18"/>
                <w:szCs w:val="16"/>
              </w:rPr>
              <w:t>)</w:t>
            </w:r>
          </w:p>
        </w:tc>
      </w:tr>
      <w:tr w:rsidR="00812711" w:rsidRPr="008410C0" w:rsidTr="00812711">
        <w:trPr>
          <w:trHeight w:val="316"/>
          <w:tblCellSpacing w:w="11" w:type="dxa"/>
        </w:trPr>
        <w:tc>
          <w:tcPr>
            <w:tcW w:w="645" w:type="dxa"/>
            <w:shd w:val="clear" w:color="auto" w:fill="auto"/>
            <w:noWrap/>
            <w:vAlign w:val="center"/>
          </w:tcPr>
          <w:p w:rsidR="00812711" w:rsidRPr="008410C0" w:rsidRDefault="00812711" w:rsidP="00812711">
            <w:pPr>
              <w:widowControl/>
              <w:jc w:val="center"/>
              <w:rPr>
                <w:rFonts w:asciiTheme="minorHAnsi" w:eastAsia="Times New Roman" w:hAnsiTheme="minorHAnsi" w:cs="Calibri Light"/>
                <w:color w:val="000000"/>
                <w:kern w:val="0"/>
                <w:sz w:val="22"/>
                <w:szCs w:val="22"/>
                <w:lang w:val="en-GB" w:eastAsia="en-GB" w:bidi="th-TH"/>
              </w:rPr>
            </w:pPr>
            <w:r>
              <w:rPr>
                <w:rFonts w:cs="Calibri Light"/>
                <w:color w:val="000000"/>
              </w:rPr>
              <w:t>1</w:t>
            </w:r>
          </w:p>
        </w:tc>
        <w:tc>
          <w:tcPr>
            <w:tcW w:w="6665" w:type="dxa"/>
            <w:shd w:val="clear" w:color="auto" w:fill="auto"/>
            <w:noWrap/>
            <w:vAlign w:val="center"/>
          </w:tcPr>
          <w:p w:rsidR="00812711" w:rsidRPr="00966BFA" w:rsidRDefault="00812711" w:rsidP="00812711">
            <w:pPr>
              <w:contextualSpacing/>
              <w:outlineLvl w:val="0"/>
              <w:rPr>
                <w:color w:val="000000"/>
              </w:rPr>
            </w:pPr>
            <w:r>
              <w:rPr>
                <w:rFonts w:cs="Calibri Light"/>
                <w:color w:val="000000"/>
              </w:rPr>
              <w:t xml:space="preserve">Forest restoration training events for school </w:t>
            </w:r>
            <w:commentRangeStart w:id="20"/>
            <w:r>
              <w:rPr>
                <w:rFonts w:cs="Calibri Light"/>
                <w:color w:val="000000"/>
              </w:rPr>
              <w:t>children</w:t>
            </w:r>
            <w:commentRangeEnd w:id="20"/>
            <w:r w:rsidR="00462ACF">
              <w:rPr>
                <w:rStyle w:val="CommentReference"/>
              </w:rPr>
              <w:commentReference w:id="20"/>
            </w:r>
            <w:r>
              <w:rPr>
                <w:rFonts w:cs="Calibri Light"/>
                <w:color w:val="000000"/>
              </w:rPr>
              <w:t xml:space="preserve"> </w:t>
            </w:r>
          </w:p>
        </w:tc>
        <w:tc>
          <w:tcPr>
            <w:tcW w:w="1661" w:type="dxa"/>
            <w:shd w:val="clear" w:color="auto" w:fill="auto"/>
            <w:noWrap/>
            <w:vAlign w:val="center"/>
          </w:tcPr>
          <w:p w:rsidR="00812711" w:rsidRPr="008410C0" w:rsidRDefault="00812711" w:rsidP="00812711">
            <w:pPr>
              <w:ind w:right="92"/>
              <w:jc w:val="right"/>
              <w:outlineLvl w:val="0"/>
              <w:rPr>
                <w:rFonts w:asciiTheme="minorHAnsi" w:hAnsiTheme="minorHAnsi"/>
                <w:color w:val="000000"/>
                <w:sz w:val="22"/>
                <w:szCs w:val="22"/>
              </w:rPr>
            </w:pPr>
            <w:r>
              <w:rPr>
                <w:rFonts w:cs="Calibri Light"/>
                <w:color w:val="000000"/>
              </w:rPr>
              <w:t>1,822,003</w:t>
            </w:r>
          </w:p>
        </w:tc>
      </w:tr>
      <w:tr w:rsidR="00812711" w:rsidRPr="008410C0" w:rsidTr="00812711">
        <w:trPr>
          <w:trHeight w:val="316"/>
          <w:tblCellSpacing w:w="11" w:type="dxa"/>
        </w:trPr>
        <w:tc>
          <w:tcPr>
            <w:tcW w:w="645" w:type="dxa"/>
            <w:shd w:val="clear" w:color="auto" w:fill="auto"/>
            <w:noWrap/>
            <w:vAlign w:val="center"/>
          </w:tcPr>
          <w:p w:rsidR="00812711" w:rsidRPr="008410C0" w:rsidRDefault="00812711" w:rsidP="00812711">
            <w:pPr>
              <w:widowControl/>
              <w:jc w:val="center"/>
              <w:rPr>
                <w:rFonts w:asciiTheme="minorHAnsi" w:eastAsia="Times New Roman" w:hAnsiTheme="minorHAnsi" w:cs="Calibri Light"/>
                <w:color w:val="000000"/>
                <w:kern w:val="0"/>
                <w:sz w:val="22"/>
                <w:szCs w:val="22"/>
                <w:lang w:val="en-GB" w:eastAsia="en-GB" w:bidi="th-TH"/>
              </w:rPr>
            </w:pPr>
            <w:r>
              <w:rPr>
                <w:rFonts w:cs="Calibri Light"/>
                <w:color w:val="000000"/>
              </w:rPr>
              <w:t>2</w:t>
            </w:r>
          </w:p>
        </w:tc>
        <w:tc>
          <w:tcPr>
            <w:tcW w:w="6665" w:type="dxa"/>
            <w:shd w:val="clear" w:color="auto" w:fill="auto"/>
            <w:noWrap/>
            <w:vAlign w:val="center"/>
          </w:tcPr>
          <w:p w:rsidR="00812711" w:rsidRPr="00966BFA" w:rsidRDefault="00812711" w:rsidP="00812711">
            <w:pPr>
              <w:contextualSpacing/>
              <w:outlineLvl w:val="0"/>
              <w:rPr>
                <w:color w:val="000000"/>
              </w:rPr>
            </w:pPr>
            <w:r>
              <w:rPr>
                <w:rFonts w:cs="Calibri Light"/>
                <w:color w:val="000000"/>
              </w:rPr>
              <w:t xml:space="preserve">Production of teaching materials to support the </w:t>
            </w:r>
            <w:commentRangeStart w:id="21"/>
            <w:r>
              <w:rPr>
                <w:rFonts w:cs="Calibri Light"/>
                <w:color w:val="000000"/>
              </w:rPr>
              <w:t>above</w:t>
            </w:r>
            <w:commentRangeEnd w:id="21"/>
            <w:r w:rsidR="00462ACF">
              <w:rPr>
                <w:rStyle w:val="CommentReference"/>
              </w:rPr>
              <w:commentReference w:id="21"/>
            </w:r>
            <w:r>
              <w:rPr>
                <w:rFonts w:cs="Calibri Light"/>
                <w:color w:val="000000"/>
              </w:rPr>
              <w:t>.  </w:t>
            </w:r>
          </w:p>
        </w:tc>
        <w:tc>
          <w:tcPr>
            <w:tcW w:w="1661" w:type="dxa"/>
            <w:shd w:val="clear" w:color="auto" w:fill="auto"/>
            <w:noWrap/>
            <w:vAlign w:val="center"/>
          </w:tcPr>
          <w:p w:rsidR="00812711" w:rsidRPr="008410C0" w:rsidRDefault="00812711" w:rsidP="00812711">
            <w:pPr>
              <w:ind w:right="92"/>
              <w:jc w:val="right"/>
              <w:outlineLvl w:val="0"/>
              <w:rPr>
                <w:rFonts w:asciiTheme="minorHAnsi" w:hAnsiTheme="minorHAnsi"/>
                <w:color w:val="000000"/>
                <w:sz w:val="22"/>
                <w:szCs w:val="22"/>
              </w:rPr>
            </w:pPr>
            <w:r>
              <w:rPr>
                <w:rFonts w:cs="Calibri Light"/>
                <w:color w:val="000000"/>
              </w:rPr>
              <w:t>438,163</w:t>
            </w:r>
          </w:p>
        </w:tc>
      </w:tr>
      <w:tr w:rsidR="00812711" w:rsidRPr="008410C0" w:rsidTr="00812711">
        <w:trPr>
          <w:trHeight w:val="316"/>
          <w:tblCellSpacing w:w="11" w:type="dxa"/>
        </w:trPr>
        <w:tc>
          <w:tcPr>
            <w:tcW w:w="645" w:type="dxa"/>
            <w:shd w:val="clear" w:color="auto" w:fill="auto"/>
            <w:noWrap/>
            <w:vAlign w:val="center"/>
          </w:tcPr>
          <w:p w:rsidR="00812711" w:rsidRPr="008410C0" w:rsidRDefault="00812711" w:rsidP="00812711">
            <w:pPr>
              <w:widowControl/>
              <w:jc w:val="center"/>
              <w:rPr>
                <w:rFonts w:asciiTheme="minorHAnsi" w:eastAsia="Times New Roman" w:hAnsiTheme="minorHAnsi" w:cs="Calibri Light"/>
                <w:color w:val="000000"/>
                <w:kern w:val="0"/>
                <w:sz w:val="22"/>
                <w:szCs w:val="22"/>
                <w:lang w:val="en-GB" w:eastAsia="en-GB" w:bidi="th-TH"/>
              </w:rPr>
            </w:pPr>
            <w:r>
              <w:rPr>
                <w:rFonts w:cs="Calibri Light"/>
                <w:color w:val="000000"/>
              </w:rPr>
              <w:t>3</w:t>
            </w:r>
          </w:p>
        </w:tc>
        <w:tc>
          <w:tcPr>
            <w:tcW w:w="6665" w:type="dxa"/>
            <w:shd w:val="clear" w:color="auto" w:fill="auto"/>
            <w:noWrap/>
            <w:vAlign w:val="center"/>
          </w:tcPr>
          <w:p w:rsidR="00812711" w:rsidRPr="00966BFA" w:rsidRDefault="00812711" w:rsidP="00812711">
            <w:pPr>
              <w:contextualSpacing/>
              <w:outlineLvl w:val="0"/>
              <w:rPr>
                <w:color w:val="000000"/>
              </w:rPr>
            </w:pPr>
            <w:del w:id="22" w:author="vane" w:date="2022-10-23T13:41:00Z">
              <w:r>
                <w:rPr>
                  <w:rFonts w:cs="Calibri Light"/>
                  <w:color w:val="000000"/>
                </w:rPr>
                <w:delText> </w:delText>
              </w:r>
            </w:del>
            <w:r>
              <w:rPr>
                <w:rFonts w:cs="Calibri Light"/>
                <w:color w:val="000000"/>
              </w:rPr>
              <w:t>Technical and financial support for establishment of schools' native forest tree nurseries</w:t>
            </w:r>
          </w:p>
        </w:tc>
        <w:tc>
          <w:tcPr>
            <w:tcW w:w="1661" w:type="dxa"/>
            <w:shd w:val="clear" w:color="auto" w:fill="auto"/>
            <w:noWrap/>
            <w:vAlign w:val="center"/>
          </w:tcPr>
          <w:p w:rsidR="00812711" w:rsidRPr="008410C0" w:rsidRDefault="00812711" w:rsidP="00812711">
            <w:pPr>
              <w:ind w:right="92"/>
              <w:jc w:val="right"/>
              <w:outlineLvl w:val="0"/>
              <w:rPr>
                <w:rFonts w:asciiTheme="minorHAnsi" w:hAnsiTheme="minorHAnsi"/>
                <w:color w:val="000000"/>
                <w:sz w:val="22"/>
                <w:szCs w:val="22"/>
              </w:rPr>
            </w:pPr>
            <w:r>
              <w:rPr>
                <w:rFonts w:cs="Calibri Light"/>
                <w:color w:val="000000"/>
              </w:rPr>
              <w:t>210,127</w:t>
            </w:r>
          </w:p>
        </w:tc>
      </w:tr>
      <w:tr w:rsidR="00812711" w:rsidRPr="008410C0" w:rsidTr="00812711">
        <w:trPr>
          <w:trHeight w:val="316"/>
          <w:tblCellSpacing w:w="11" w:type="dxa"/>
        </w:trPr>
        <w:tc>
          <w:tcPr>
            <w:tcW w:w="645" w:type="dxa"/>
            <w:shd w:val="clear" w:color="auto" w:fill="auto"/>
            <w:noWrap/>
            <w:vAlign w:val="center"/>
          </w:tcPr>
          <w:p w:rsidR="00812711" w:rsidRPr="008410C0" w:rsidRDefault="00812711" w:rsidP="00812711">
            <w:pPr>
              <w:widowControl/>
              <w:jc w:val="center"/>
              <w:rPr>
                <w:rFonts w:asciiTheme="minorHAnsi" w:eastAsia="Times New Roman" w:hAnsiTheme="minorHAnsi" w:cs="Calibri Light"/>
                <w:color w:val="000000"/>
                <w:kern w:val="0"/>
                <w:sz w:val="22"/>
                <w:szCs w:val="22"/>
                <w:lang w:val="en-GB" w:eastAsia="en-GB" w:bidi="th-TH"/>
              </w:rPr>
            </w:pPr>
            <w:r>
              <w:rPr>
                <w:rFonts w:cs="Calibri Light"/>
                <w:color w:val="000000"/>
              </w:rPr>
              <w:t>4</w:t>
            </w:r>
          </w:p>
        </w:tc>
        <w:tc>
          <w:tcPr>
            <w:tcW w:w="6665" w:type="dxa"/>
            <w:shd w:val="clear" w:color="auto" w:fill="auto"/>
            <w:noWrap/>
            <w:vAlign w:val="center"/>
          </w:tcPr>
          <w:p w:rsidR="00812711" w:rsidRPr="00966BFA" w:rsidRDefault="00812711" w:rsidP="00812711">
            <w:pPr>
              <w:contextualSpacing/>
              <w:outlineLvl w:val="0"/>
              <w:rPr>
                <w:color w:val="000000"/>
              </w:rPr>
            </w:pPr>
            <w:r>
              <w:rPr>
                <w:rFonts w:cs="Calibri Light"/>
                <w:color w:val="000000"/>
              </w:rPr>
              <w:t>Seed bank and seed swapping network</w:t>
            </w:r>
          </w:p>
        </w:tc>
        <w:tc>
          <w:tcPr>
            <w:tcW w:w="1661" w:type="dxa"/>
            <w:shd w:val="clear" w:color="auto" w:fill="auto"/>
            <w:noWrap/>
            <w:vAlign w:val="center"/>
          </w:tcPr>
          <w:p w:rsidR="00812711" w:rsidRPr="008410C0" w:rsidRDefault="00812711" w:rsidP="00812711">
            <w:pPr>
              <w:ind w:right="92"/>
              <w:jc w:val="right"/>
              <w:outlineLvl w:val="0"/>
              <w:rPr>
                <w:rFonts w:asciiTheme="minorHAnsi" w:hAnsiTheme="minorHAnsi"/>
                <w:color w:val="000000"/>
                <w:sz w:val="22"/>
                <w:szCs w:val="22"/>
              </w:rPr>
            </w:pPr>
            <w:r>
              <w:rPr>
                <w:rFonts w:cs="Calibri Light"/>
                <w:color w:val="000000"/>
              </w:rPr>
              <w:t>240,259</w:t>
            </w:r>
          </w:p>
        </w:tc>
      </w:tr>
      <w:tr w:rsidR="00812711" w:rsidRPr="008410C0" w:rsidTr="00812711">
        <w:trPr>
          <w:trHeight w:val="316"/>
          <w:tblCellSpacing w:w="11" w:type="dxa"/>
        </w:trPr>
        <w:tc>
          <w:tcPr>
            <w:tcW w:w="645" w:type="dxa"/>
            <w:shd w:val="clear" w:color="auto" w:fill="auto"/>
            <w:noWrap/>
            <w:vAlign w:val="center"/>
          </w:tcPr>
          <w:p w:rsidR="00812711" w:rsidRPr="008410C0" w:rsidRDefault="00812711" w:rsidP="00812711">
            <w:pPr>
              <w:widowControl/>
              <w:jc w:val="center"/>
              <w:rPr>
                <w:rFonts w:asciiTheme="minorHAnsi" w:eastAsia="Times New Roman" w:hAnsiTheme="minorHAnsi" w:cs="Calibri Light"/>
                <w:color w:val="000000"/>
                <w:kern w:val="0"/>
                <w:sz w:val="22"/>
                <w:szCs w:val="22"/>
                <w:lang w:val="en-GB" w:eastAsia="en-GB" w:bidi="th-TH"/>
              </w:rPr>
            </w:pPr>
            <w:r>
              <w:rPr>
                <w:rFonts w:cs="Calibri Light"/>
                <w:color w:val="000000"/>
              </w:rPr>
              <w:t>5</w:t>
            </w:r>
          </w:p>
        </w:tc>
        <w:tc>
          <w:tcPr>
            <w:tcW w:w="6665" w:type="dxa"/>
            <w:tcBorders>
              <w:bottom w:val="nil"/>
            </w:tcBorders>
            <w:shd w:val="clear" w:color="auto" w:fill="auto"/>
            <w:noWrap/>
            <w:vAlign w:val="center"/>
          </w:tcPr>
          <w:p w:rsidR="00812711" w:rsidRPr="00966BFA" w:rsidRDefault="00812711" w:rsidP="00812711">
            <w:pPr>
              <w:contextualSpacing/>
              <w:outlineLvl w:val="0"/>
              <w:rPr>
                <w:color w:val="000000"/>
              </w:rPr>
            </w:pPr>
            <w:r>
              <w:rPr>
                <w:rFonts w:cs="Calibri Light"/>
                <w:color w:val="000000"/>
              </w:rPr>
              <w:t>Tree planting, maintenance &amp; monitoring</w:t>
            </w:r>
          </w:p>
        </w:tc>
        <w:tc>
          <w:tcPr>
            <w:tcW w:w="1661" w:type="dxa"/>
            <w:shd w:val="clear" w:color="auto" w:fill="auto"/>
            <w:noWrap/>
            <w:vAlign w:val="center"/>
          </w:tcPr>
          <w:p w:rsidR="00812711" w:rsidRPr="008410C0" w:rsidRDefault="00812711" w:rsidP="00812711">
            <w:pPr>
              <w:ind w:right="92"/>
              <w:jc w:val="right"/>
              <w:outlineLvl w:val="0"/>
              <w:rPr>
                <w:rFonts w:asciiTheme="minorHAnsi" w:hAnsiTheme="minorHAnsi"/>
                <w:color w:val="000000"/>
                <w:sz w:val="22"/>
                <w:szCs w:val="22"/>
              </w:rPr>
            </w:pPr>
            <w:r>
              <w:rPr>
                <w:rFonts w:cs="Calibri Light"/>
                <w:color w:val="000000"/>
              </w:rPr>
              <w:t>225,379</w:t>
            </w:r>
          </w:p>
        </w:tc>
      </w:tr>
      <w:tr w:rsidR="00812711" w:rsidRPr="008410C0" w:rsidTr="00812711">
        <w:trPr>
          <w:trHeight w:val="316"/>
          <w:tblCellSpacing w:w="11" w:type="dxa"/>
        </w:trPr>
        <w:tc>
          <w:tcPr>
            <w:tcW w:w="645" w:type="dxa"/>
            <w:shd w:val="clear" w:color="auto" w:fill="auto"/>
            <w:noWrap/>
            <w:vAlign w:val="center"/>
          </w:tcPr>
          <w:p w:rsidR="00812711" w:rsidRDefault="00812711" w:rsidP="00812711">
            <w:pPr>
              <w:widowControl/>
              <w:jc w:val="center"/>
            </w:pPr>
            <w:r>
              <w:rPr>
                <w:rFonts w:cs="Calibri Light"/>
                <w:color w:val="000000"/>
              </w:rPr>
              <w:t>6</w:t>
            </w:r>
          </w:p>
        </w:tc>
        <w:tc>
          <w:tcPr>
            <w:tcW w:w="6665" w:type="dxa"/>
            <w:shd w:val="clear" w:color="auto" w:fill="auto"/>
            <w:noWrap/>
            <w:vAlign w:val="center"/>
          </w:tcPr>
          <w:p w:rsidR="00812711" w:rsidRPr="00966BFA" w:rsidRDefault="00812711" w:rsidP="00812711">
            <w:pPr>
              <w:contextualSpacing/>
              <w:outlineLvl w:val="0"/>
              <w:rPr>
                <w:color w:val="000000"/>
                <w:sz w:val="22"/>
                <w:szCs w:val="22"/>
              </w:rPr>
            </w:pPr>
            <w:r>
              <w:rPr>
                <w:rFonts w:cs="Calibri Light"/>
                <w:color w:val="000000"/>
              </w:rPr>
              <w:t>Online monitoring of project uptake and effectiveness &amp; certificate awarding</w:t>
            </w:r>
          </w:p>
        </w:tc>
        <w:tc>
          <w:tcPr>
            <w:tcW w:w="1661" w:type="dxa"/>
            <w:shd w:val="clear" w:color="auto" w:fill="auto"/>
            <w:noWrap/>
            <w:vAlign w:val="center"/>
          </w:tcPr>
          <w:p w:rsidR="00812711" w:rsidRPr="008410C0" w:rsidRDefault="00812711" w:rsidP="00812711">
            <w:pPr>
              <w:ind w:right="92"/>
              <w:jc w:val="right"/>
              <w:outlineLvl w:val="0"/>
              <w:rPr>
                <w:rFonts w:asciiTheme="minorHAnsi" w:hAnsiTheme="minorHAnsi"/>
                <w:color w:val="000000"/>
                <w:sz w:val="22"/>
                <w:szCs w:val="22"/>
              </w:rPr>
            </w:pPr>
            <w:r>
              <w:rPr>
                <w:rFonts w:cs="Calibri Light"/>
                <w:color w:val="000000"/>
              </w:rPr>
              <w:t>188,179</w:t>
            </w:r>
          </w:p>
        </w:tc>
      </w:tr>
      <w:tr w:rsidR="00812711" w:rsidRPr="008410C0" w:rsidTr="00812711">
        <w:trPr>
          <w:trHeight w:val="316"/>
          <w:tblCellSpacing w:w="11" w:type="dxa"/>
        </w:trPr>
        <w:tc>
          <w:tcPr>
            <w:tcW w:w="645" w:type="dxa"/>
            <w:shd w:val="clear" w:color="auto" w:fill="auto"/>
            <w:noWrap/>
            <w:vAlign w:val="center"/>
          </w:tcPr>
          <w:p w:rsidR="00812711" w:rsidRDefault="00812711" w:rsidP="00812711">
            <w:pPr>
              <w:widowControl/>
              <w:jc w:val="center"/>
            </w:pPr>
            <w:r>
              <w:rPr>
                <w:rFonts w:cs="Calibri Light"/>
                <w:color w:val="000000"/>
              </w:rPr>
              <w:t>7</w:t>
            </w:r>
          </w:p>
        </w:tc>
        <w:tc>
          <w:tcPr>
            <w:tcW w:w="6665" w:type="dxa"/>
            <w:shd w:val="clear" w:color="auto" w:fill="auto"/>
            <w:noWrap/>
            <w:vAlign w:val="center"/>
          </w:tcPr>
          <w:p w:rsidR="00812711" w:rsidRPr="00966BFA" w:rsidRDefault="00812711" w:rsidP="00812711">
            <w:pPr>
              <w:contextualSpacing/>
              <w:outlineLvl w:val="0"/>
              <w:rPr>
                <w:color w:val="000000"/>
                <w:sz w:val="22"/>
                <w:szCs w:val="22"/>
              </w:rPr>
            </w:pPr>
            <w:r>
              <w:rPr>
                <w:rFonts w:cs="Calibri Light"/>
                <w:color w:val="000000"/>
              </w:rPr>
              <w:t>Teachers’ conferences &amp; annual “Forest Celebration” events</w:t>
            </w:r>
          </w:p>
        </w:tc>
        <w:tc>
          <w:tcPr>
            <w:tcW w:w="1661" w:type="dxa"/>
            <w:shd w:val="clear" w:color="auto" w:fill="auto"/>
            <w:noWrap/>
            <w:vAlign w:val="center"/>
          </w:tcPr>
          <w:p w:rsidR="00812711" w:rsidRPr="008410C0" w:rsidRDefault="00812711" w:rsidP="00812711">
            <w:pPr>
              <w:ind w:right="92"/>
              <w:jc w:val="right"/>
              <w:outlineLvl w:val="0"/>
              <w:rPr>
                <w:rFonts w:asciiTheme="minorHAnsi" w:hAnsiTheme="minorHAnsi"/>
                <w:color w:val="000000"/>
                <w:sz w:val="22"/>
                <w:szCs w:val="22"/>
              </w:rPr>
            </w:pPr>
            <w:r>
              <w:rPr>
                <w:rFonts w:cs="Calibri Light"/>
                <w:color w:val="000000"/>
              </w:rPr>
              <w:t>314,659</w:t>
            </w:r>
          </w:p>
        </w:tc>
      </w:tr>
      <w:tr w:rsidR="00812711" w:rsidRPr="008410C0" w:rsidTr="00812711">
        <w:trPr>
          <w:trHeight w:val="316"/>
          <w:tblCellSpacing w:w="11" w:type="dxa"/>
        </w:trPr>
        <w:tc>
          <w:tcPr>
            <w:tcW w:w="645" w:type="dxa"/>
            <w:shd w:val="clear" w:color="auto" w:fill="auto"/>
            <w:noWrap/>
            <w:vAlign w:val="center"/>
          </w:tcPr>
          <w:p w:rsidR="00812711" w:rsidRDefault="00812711" w:rsidP="00812711">
            <w:pPr>
              <w:widowControl/>
              <w:jc w:val="center"/>
            </w:pPr>
          </w:p>
        </w:tc>
        <w:tc>
          <w:tcPr>
            <w:tcW w:w="6665" w:type="dxa"/>
            <w:shd w:val="clear" w:color="auto" w:fill="auto"/>
            <w:noWrap/>
            <w:vAlign w:val="center"/>
          </w:tcPr>
          <w:p w:rsidR="00812711" w:rsidRPr="00966BFA" w:rsidRDefault="00812711" w:rsidP="00812711">
            <w:pPr>
              <w:contextualSpacing/>
              <w:jc w:val="right"/>
              <w:outlineLvl w:val="0"/>
              <w:rPr>
                <w:color w:val="000000"/>
                <w:sz w:val="22"/>
                <w:szCs w:val="22"/>
              </w:rPr>
            </w:pPr>
            <w:r>
              <w:rPr>
                <w:rFonts w:cs="Calibri Light"/>
                <w:color w:val="000000"/>
              </w:rPr>
              <w:t>TOTAL</w:t>
            </w:r>
          </w:p>
        </w:tc>
        <w:tc>
          <w:tcPr>
            <w:tcW w:w="1661" w:type="dxa"/>
            <w:shd w:val="clear" w:color="auto" w:fill="auto"/>
            <w:noWrap/>
            <w:vAlign w:val="bottom"/>
          </w:tcPr>
          <w:p w:rsidR="00812711" w:rsidRPr="008410C0" w:rsidRDefault="00812711" w:rsidP="00812711">
            <w:pPr>
              <w:ind w:right="92"/>
              <w:jc w:val="right"/>
              <w:outlineLvl w:val="0"/>
              <w:rPr>
                <w:rFonts w:asciiTheme="minorHAnsi" w:hAnsiTheme="minorHAnsi"/>
                <w:color w:val="000000"/>
                <w:sz w:val="22"/>
                <w:szCs w:val="22"/>
              </w:rPr>
            </w:pPr>
            <w:r>
              <w:rPr>
                <w:rFonts w:cs="Calibri Light"/>
                <w:color w:val="000000"/>
              </w:rPr>
              <w:t>3,438,768</w:t>
            </w:r>
          </w:p>
        </w:tc>
      </w:tr>
    </w:tbl>
    <w:p w:rsidR="00DB1D56" w:rsidRDefault="00DB1D56" w:rsidP="00E64076">
      <w:pPr>
        <w:ind w:left="994" w:hangingChars="450" w:hanging="994"/>
        <w:rPr>
          <w:rFonts w:asciiTheme="minorHAnsi" w:hAnsiTheme="minorHAnsi"/>
          <w:b/>
          <w:snapToGrid w:val="0"/>
          <w:sz w:val="22"/>
          <w:szCs w:val="22"/>
        </w:rPr>
      </w:pPr>
    </w:p>
    <w:p w:rsidR="00462ACF" w:rsidRDefault="00462ACF" w:rsidP="00E64076">
      <w:pPr>
        <w:ind w:left="994" w:hangingChars="450" w:hanging="994"/>
        <w:rPr>
          <w:ins w:id="23" w:author="vane" w:date="2022-10-23T13:41:00Z"/>
          <w:rFonts w:asciiTheme="minorHAnsi" w:hAnsiTheme="minorHAnsi"/>
          <w:b/>
          <w:snapToGrid w:val="0"/>
          <w:sz w:val="22"/>
          <w:szCs w:val="22"/>
        </w:rPr>
      </w:pPr>
    </w:p>
    <w:p w:rsidR="00462ACF" w:rsidRDefault="00462ACF" w:rsidP="00E64076">
      <w:pPr>
        <w:ind w:left="994" w:hangingChars="450" w:hanging="994"/>
        <w:rPr>
          <w:ins w:id="24" w:author="vane" w:date="2022-10-23T13:41:00Z"/>
          <w:rFonts w:asciiTheme="minorHAnsi" w:hAnsiTheme="minorHAnsi"/>
          <w:b/>
          <w:snapToGrid w:val="0"/>
          <w:sz w:val="22"/>
          <w:szCs w:val="22"/>
        </w:rPr>
      </w:pPr>
    </w:p>
    <w:p w:rsidR="00462ACF" w:rsidRDefault="00462ACF" w:rsidP="00E64076">
      <w:pPr>
        <w:ind w:left="994" w:hangingChars="450" w:hanging="994"/>
        <w:rPr>
          <w:ins w:id="25" w:author="vane" w:date="2022-10-23T13:41:00Z"/>
          <w:rFonts w:asciiTheme="minorHAnsi" w:hAnsiTheme="minorHAnsi"/>
          <w:b/>
          <w:snapToGrid w:val="0"/>
          <w:sz w:val="22"/>
          <w:szCs w:val="22"/>
        </w:rPr>
      </w:pPr>
    </w:p>
    <w:p w:rsidR="00462ACF" w:rsidRDefault="00462ACF" w:rsidP="00E64076">
      <w:pPr>
        <w:ind w:left="994" w:hangingChars="450" w:hanging="994"/>
        <w:rPr>
          <w:ins w:id="26" w:author="vane" w:date="2022-10-23T13:41:00Z"/>
          <w:rFonts w:asciiTheme="minorHAnsi" w:hAnsiTheme="minorHAnsi"/>
          <w:b/>
          <w:snapToGrid w:val="0"/>
          <w:sz w:val="22"/>
          <w:szCs w:val="22"/>
        </w:rPr>
      </w:pPr>
    </w:p>
    <w:p w:rsidR="00462ACF" w:rsidRDefault="00462ACF" w:rsidP="00E64076">
      <w:pPr>
        <w:ind w:left="994" w:hangingChars="450" w:hanging="994"/>
        <w:rPr>
          <w:ins w:id="27" w:author="vane" w:date="2022-10-23T13:41:00Z"/>
          <w:rFonts w:asciiTheme="minorHAnsi" w:hAnsiTheme="minorHAnsi"/>
          <w:b/>
          <w:snapToGrid w:val="0"/>
          <w:sz w:val="22"/>
          <w:szCs w:val="22"/>
        </w:rPr>
      </w:pPr>
    </w:p>
    <w:p w:rsidR="00462ACF" w:rsidRDefault="00462ACF" w:rsidP="00E64076">
      <w:pPr>
        <w:ind w:left="994" w:hangingChars="450" w:hanging="994"/>
        <w:rPr>
          <w:ins w:id="28" w:author="vane" w:date="2022-10-23T13:41:00Z"/>
          <w:rFonts w:asciiTheme="minorHAnsi" w:hAnsiTheme="minorHAnsi"/>
          <w:b/>
          <w:snapToGrid w:val="0"/>
          <w:sz w:val="22"/>
          <w:szCs w:val="22"/>
        </w:rPr>
      </w:pPr>
    </w:p>
    <w:p w:rsidR="00462ACF" w:rsidRDefault="00462ACF" w:rsidP="00E64076">
      <w:pPr>
        <w:ind w:left="994" w:hangingChars="450" w:hanging="994"/>
        <w:rPr>
          <w:ins w:id="29" w:author="vane" w:date="2022-10-23T13:41:00Z"/>
          <w:rFonts w:asciiTheme="minorHAnsi" w:hAnsiTheme="minorHAnsi"/>
          <w:b/>
          <w:snapToGrid w:val="0"/>
          <w:sz w:val="22"/>
          <w:szCs w:val="22"/>
        </w:rPr>
      </w:pPr>
    </w:p>
    <w:p w:rsidR="00462ACF" w:rsidRDefault="00462ACF" w:rsidP="00E64076">
      <w:pPr>
        <w:ind w:left="994" w:hangingChars="450" w:hanging="994"/>
        <w:rPr>
          <w:ins w:id="30" w:author="vane" w:date="2022-10-23T13:41:00Z"/>
          <w:rFonts w:asciiTheme="minorHAnsi" w:hAnsiTheme="minorHAnsi"/>
          <w:b/>
          <w:snapToGrid w:val="0"/>
          <w:sz w:val="22"/>
          <w:szCs w:val="22"/>
        </w:rPr>
      </w:pPr>
    </w:p>
    <w:p w:rsidR="00462ACF" w:rsidRDefault="00462ACF" w:rsidP="00E64076">
      <w:pPr>
        <w:ind w:left="994" w:hangingChars="450" w:hanging="994"/>
        <w:rPr>
          <w:ins w:id="31" w:author="vane" w:date="2022-10-23T13:41:00Z"/>
          <w:rFonts w:asciiTheme="minorHAnsi" w:hAnsiTheme="minorHAnsi"/>
          <w:b/>
          <w:snapToGrid w:val="0"/>
          <w:sz w:val="22"/>
          <w:szCs w:val="22"/>
        </w:rPr>
      </w:pPr>
    </w:p>
    <w:p w:rsidR="00462ACF" w:rsidRDefault="00462ACF" w:rsidP="00E64076">
      <w:pPr>
        <w:ind w:left="994" w:hangingChars="450" w:hanging="994"/>
        <w:rPr>
          <w:ins w:id="32" w:author="vane" w:date="2022-10-23T13:41:00Z"/>
          <w:rFonts w:asciiTheme="minorHAnsi" w:hAnsiTheme="minorHAnsi"/>
          <w:b/>
          <w:snapToGrid w:val="0"/>
          <w:sz w:val="22"/>
          <w:szCs w:val="22"/>
        </w:rPr>
      </w:pPr>
    </w:p>
    <w:p w:rsidR="00462ACF" w:rsidRDefault="00462ACF" w:rsidP="00E64076">
      <w:pPr>
        <w:ind w:left="994" w:hangingChars="450" w:hanging="994"/>
        <w:rPr>
          <w:ins w:id="33" w:author="vane" w:date="2022-10-23T13:41:00Z"/>
          <w:rFonts w:asciiTheme="minorHAnsi" w:hAnsiTheme="minorHAnsi"/>
          <w:b/>
          <w:snapToGrid w:val="0"/>
          <w:sz w:val="22"/>
          <w:szCs w:val="22"/>
        </w:rPr>
      </w:pPr>
    </w:p>
    <w:p w:rsidR="00462ACF" w:rsidRDefault="00462ACF" w:rsidP="00E64076">
      <w:pPr>
        <w:ind w:left="994" w:hangingChars="450" w:hanging="994"/>
        <w:rPr>
          <w:ins w:id="34" w:author="vane" w:date="2022-10-23T13:41:00Z"/>
          <w:rFonts w:asciiTheme="minorHAnsi" w:hAnsiTheme="minorHAnsi"/>
          <w:b/>
          <w:snapToGrid w:val="0"/>
          <w:sz w:val="22"/>
          <w:szCs w:val="22"/>
        </w:rPr>
      </w:pPr>
    </w:p>
    <w:p w:rsidR="00462ACF" w:rsidRDefault="00462ACF" w:rsidP="00E64076">
      <w:pPr>
        <w:ind w:left="994" w:hangingChars="450" w:hanging="994"/>
        <w:rPr>
          <w:ins w:id="35" w:author="vane" w:date="2022-10-23T13:41:00Z"/>
          <w:rFonts w:asciiTheme="minorHAnsi" w:hAnsiTheme="minorHAnsi"/>
          <w:b/>
          <w:snapToGrid w:val="0"/>
          <w:sz w:val="22"/>
          <w:szCs w:val="22"/>
        </w:rPr>
      </w:pPr>
    </w:p>
    <w:p w:rsidR="00462ACF" w:rsidRDefault="00462ACF" w:rsidP="00E64076">
      <w:pPr>
        <w:ind w:left="994" w:hangingChars="450" w:hanging="994"/>
        <w:rPr>
          <w:ins w:id="36" w:author="vane" w:date="2022-10-23T13:41:00Z"/>
          <w:rFonts w:asciiTheme="minorHAnsi" w:hAnsiTheme="minorHAnsi"/>
          <w:b/>
          <w:snapToGrid w:val="0"/>
          <w:sz w:val="22"/>
          <w:szCs w:val="22"/>
        </w:rPr>
      </w:pPr>
    </w:p>
    <w:p w:rsidR="00462ACF" w:rsidRDefault="00462ACF" w:rsidP="00E64076">
      <w:pPr>
        <w:ind w:left="994" w:hangingChars="450" w:hanging="994"/>
        <w:rPr>
          <w:ins w:id="37" w:author="vane" w:date="2022-10-23T13:41:00Z"/>
          <w:rFonts w:asciiTheme="minorHAnsi" w:hAnsiTheme="minorHAnsi"/>
          <w:b/>
          <w:snapToGrid w:val="0"/>
          <w:sz w:val="22"/>
          <w:szCs w:val="22"/>
        </w:rPr>
      </w:pPr>
    </w:p>
    <w:p w:rsidR="00462ACF" w:rsidRDefault="00462ACF" w:rsidP="00462ACF">
      <w:pPr>
        <w:ind w:left="994" w:hangingChars="450" w:hanging="994"/>
        <w:rPr>
          <w:ins w:id="38" w:author="vane" w:date="2022-10-23T13:41:00Z"/>
          <w:rFonts w:asciiTheme="minorHAnsi" w:hAnsiTheme="minorHAnsi"/>
          <w:b/>
          <w:snapToGrid w:val="0"/>
          <w:sz w:val="22"/>
          <w:szCs w:val="22"/>
        </w:rPr>
      </w:pPr>
    </w:p>
    <w:p w:rsidR="00462ACF" w:rsidRDefault="00462ACF" w:rsidP="00E64076">
      <w:pPr>
        <w:ind w:left="994" w:hangingChars="450" w:hanging="994"/>
        <w:rPr>
          <w:ins w:id="39" w:author="vane" w:date="2022-10-23T13:41:00Z"/>
          <w:rFonts w:asciiTheme="minorHAnsi" w:hAnsiTheme="minorHAnsi"/>
          <w:b/>
          <w:snapToGrid w:val="0"/>
          <w:sz w:val="22"/>
          <w:szCs w:val="22"/>
        </w:rPr>
      </w:pPr>
    </w:p>
    <w:p w:rsidR="00E64076" w:rsidRPr="00115CBA" w:rsidRDefault="00462ACF" w:rsidP="00E64076">
      <w:pPr>
        <w:ind w:left="994" w:hangingChars="450" w:hanging="994"/>
        <w:rPr>
          <w:rFonts w:asciiTheme="minorHAnsi" w:hAnsiTheme="minorHAnsi"/>
          <w:b/>
          <w:sz w:val="22"/>
          <w:szCs w:val="22"/>
        </w:rPr>
      </w:pPr>
      <w:r w:rsidRPr="00115CBA">
        <w:rPr>
          <w:rFonts w:asciiTheme="minorHAnsi" w:hAnsiTheme="minorHAnsi"/>
          <w:b/>
          <w:snapToGrid w:val="0"/>
          <w:sz w:val="22"/>
          <w:szCs w:val="22"/>
        </w:rPr>
        <w:t>3</w:t>
      </w:r>
      <w:r w:rsidR="00E64076" w:rsidRPr="00115CBA">
        <w:rPr>
          <w:rFonts w:asciiTheme="minorHAnsi" w:hAnsiTheme="minorHAnsi"/>
          <w:b/>
          <w:snapToGrid w:val="0"/>
          <w:sz w:val="22"/>
          <w:szCs w:val="22"/>
        </w:rPr>
        <w:t>．</w:t>
      </w:r>
      <w:r w:rsidR="00E64076" w:rsidRPr="00115CBA">
        <w:rPr>
          <w:rFonts w:asciiTheme="minorHAnsi" w:hAnsiTheme="minorHAnsi"/>
          <w:b/>
          <w:snapToGrid w:val="0"/>
          <w:sz w:val="22"/>
          <w:szCs w:val="22"/>
        </w:rPr>
        <w:t xml:space="preserve">Expected </w:t>
      </w:r>
      <w:r w:rsidR="003151B1">
        <w:rPr>
          <w:rFonts w:asciiTheme="minorHAnsi" w:hAnsiTheme="minorHAnsi"/>
          <w:b/>
          <w:sz w:val="22"/>
          <w:szCs w:val="22"/>
        </w:rPr>
        <w:t>Concrete Activity Results</w:t>
      </w:r>
    </w:p>
    <w:p w:rsidR="00263950" w:rsidRDefault="00263950" w:rsidP="00263950">
      <w:pPr>
        <w:rPr>
          <w:rFonts w:asciiTheme="minorHAnsi" w:hAnsiTheme="minorHAnsi"/>
          <w:color w:val="000000"/>
          <w:sz w:val="22"/>
          <w:szCs w:val="22"/>
        </w:rPr>
      </w:pPr>
    </w:p>
    <w:p w:rsidR="00C76AB7" w:rsidRDefault="004123B8" w:rsidP="00DF10E0">
      <w:pPr>
        <w:rPr>
          <w:rFonts w:asciiTheme="minorHAnsi" w:hAnsiTheme="minorHAnsi"/>
          <w:b/>
          <w:bCs/>
          <w:color w:val="000000"/>
          <w:sz w:val="22"/>
          <w:szCs w:val="22"/>
        </w:rPr>
      </w:pPr>
      <w:commentRangeStart w:id="40"/>
      <w:r>
        <w:rPr>
          <w:rFonts w:asciiTheme="minorHAnsi" w:hAnsiTheme="minorHAnsi"/>
          <w:b/>
          <w:bCs/>
          <w:color w:val="000000"/>
          <w:sz w:val="22"/>
          <w:szCs w:val="22"/>
        </w:rPr>
        <w:t>2022-2023</w:t>
      </w:r>
      <w:r w:rsidR="00DF10E0">
        <w:rPr>
          <w:rFonts w:asciiTheme="minorHAnsi" w:hAnsiTheme="minorHAnsi"/>
          <w:b/>
          <w:bCs/>
          <w:color w:val="000000"/>
          <w:sz w:val="22"/>
          <w:szCs w:val="22"/>
        </w:rPr>
        <w:t xml:space="preserve"> </w:t>
      </w:r>
      <w:r w:rsidR="003C0142">
        <w:rPr>
          <w:rFonts w:asciiTheme="minorHAnsi" w:hAnsiTheme="minorHAnsi"/>
          <w:b/>
          <w:bCs/>
          <w:color w:val="000000"/>
          <w:sz w:val="22"/>
          <w:szCs w:val="22"/>
        </w:rPr>
        <w:t>—</w:t>
      </w:r>
      <w:r w:rsidR="00DF10E0" w:rsidRPr="008C70B5">
        <w:rPr>
          <w:rFonts w:asciiTheme="minorHAnsi" w:hAnsiTheme="minorHAnsi"/>
          <w:b/>
          <w:bCs/>
          <w:color w:val="000000"/>
          <w:sz w:val="22"/>
          <w:szCs w:val="22"/>
        </w:rPr>
        <w:t xml:space="preserve"> Year </w:t>
      </w:r>
      <w:r>
        <w:rPr>
          <w:rFonts w:asciiTheme="minorHAnsi" w:hAnsiTheme="minorHAnsi"/>
          <w:b/>
          <w:bCs/>
          <w:color w:val="000000"/>
          <w:sz w:val="22"/>
          <w:szCs w:val="22"/>
        </w:rPr>
        <w:t>1</w:t>
      </w:r>
      <w:r w:rsidR="00DF10E0" w:rsidRPr="008C70B5">
        <w:rPr>
          <w:rFonts w:asciiTheme="minorHAnsi" w:hAnsiTheme="minorHAnsi"/>
          <w:b/>
          <w:bCs/>
          <w:color w:val="000000"/>
          <w:sz w:val="22"/>
          <w:szCs w:val="22"/>
        </w:rPr>
        <w:t xml:space="preserve"> of the project</w:t>
      </w:r>
      <w:commentRangeEnd w:id="40"/>
      <w:r w:rsidR="00462ACF">
        <w:rPr>
          <w:rStyle w:val="CommentReference"/>
        </w:rPr>
        <w:commentReference w:id="40"/>
      </w:r>
    </w:p>
    <w:p w:rsidR="0045715F" w:rsidRPr="009166EE" w:rsidRDefault="0045420A" w:rsidP="004123B8">
      <w:pPr>
        <w:pStyle w:val="ydp5b31a21amsonormal"/>
        <w:numPr>
          <w:ilvl w:val="0"/>
          <w:numId w:val="30"/>
        </w:numPr>
        <w:shd w:val="clear" w:color="auto" w:fill="FFFFFF"/>
        <w:rPr>
          <w:rFonts w:ascii="Helvetica" w:hAnsi="Helvetica"/>
          <w:color w:val="000000"/>
          <w:sz w:val="16"/>
          <w:szCs w:val="16"/>
        </w:rPr>
      </w:pPr>
      <w:r>
        <w:rPr>
          <w:rFonts w:ascii="Century" w:hAnsi="Century"/>
          <w:color w:val="000000"/>
          <w:sz w:val="22"/>
          <w:szCs w:val="22"/>
          <w:shd w:val="clear" w:color="auto" w:fill="FEFEFE"/>
        </w:rPr>
        <w:t>Four</w:t>
      </w:r>
      <w:r w:rsidR="0045715F">
        <w:rPr>
          <w:rFonts w:ascii="Century" w:hAnsi="Century"/>
          <w:color w:val="000000"/>
          <w:sz w:val="22"/>
          <w:szCs w:val="22"/>
          <w:shd w:val="clear" w:color="auto" w:fill="FEFEFE"/>
        </w:rPr>
        <w:t xml:space="preserve"> schools selected for the first year of the project at the first </w:t>
      </w:r>
      <w:commentRangeStart w:id="41"/>
      <w:r w:rsidR="0045715F">
        <w:rPr>
          <w:rFonts w:ascii="Century" w:hAnsi="Century"/>
          <w:color w:val="000000"/>
          <w:sz w:val="22"/>
          <w:szCs w:val="22"/>
          <w:shd w:val="clear" w:color="auto" w:fill="FEFEFE"/>
        </w:rPr>
        <w:t>teachers’ conference</w:t>
      </w:r>
      <w:commentRangeEnd w:id="41"/>
      <w:r w:rsidR="00462ACF">
        <w:rPr>
          <w:rStyle w:val="CommentReference"/>
          <w:rFonts w:ascii="Century" w:eastAsia="MS Mincho" w:hAnsi="Century"/>
          <w:kern w:val="2"/>
          <w:lang w:eastAsia="ja-JP" w:bidi="ar-SA"/>
        </w:rPr>
        <w:commentReference w:id="41"/>
      </w:r>
      <w:r w:rsidR="0045715F">
        <w:rPr>
          <w:rFonts w:ascii="Century" w:hAnsi="Century"/>
          <w:color w:val="000000"/>
          <w:sz w:val="22"/>
          <w:szCs w:val="22"/>
          <w:shd w:val="clear" w:color="auto" w:fill="FEFEFE"/>
        </w:rPr>
        <w:t xml:space="preserve">. </w:t>
      </w:r>
      <w:r>
        <w:rPr>
          <w:rFonts w:ascii="Century" w:hAnsi="Century"/>
          <w:color w:val="000000"/>
          <w:sz w:val="22"/>
          <w:szCs w:val="22"/>
          <w:shd w:val="clear" w:color="auto" w:fill="FEFEFE"/>
        </w:rPr>
        <w:t>Three</w:t>
      </w:r>
      <w:r w:rsidR="0045715F">
        <w:rPr>
          <w:rFonts w:ascii="Century" w:hAnsi="Century"/>
          <w:color w:val="000000"/>
          <w:sz w:val="22"/>
          <w:szCs w:val="22"/>
          <w:shd w:val="clear" w:color="auto" w:fill="FEFEFE"/>
        </w:rPr>
        <w:t xml:space="preserve"> training events provided to each of them</w:t>
      </w:r>
      <w:r w:rsidR="00416862">
        <w:rPr>
          <w:rFonts w:ascii="Century" w:hAnsi="Century"/>
          <w:color w:val="000000"/>
          <w:sz w:val="22"/>
          <w:szCs w:val="22"/>
          <w:shd w:val="clear" w:color="auto" w:fill="FEFEFE"/>
        </w:rPr>
        <w:t xml:space="preserve"> (at least 20 pupils per event),</w:t>
      </w:r>
      <w:r w:rsidR="0045715F">
        <w:rPr>
          <w:rFonts w:ascii="Century" w:hAnsi="Century"/>
          <w:color w:val="000000"/>
          <w:sz w:val="22"/>
          <w:szCs w:val="22"/>
          <w:shd w:val="clear" w:color="auto" w:fill="FEFEFE"/>
        </w:rPr>
        <w:t xml:space="preserve"> covering</w:t>
      </w:r>
      <w:r w:rsidR="009166EE">
        <w:rPr>
          <w:rFonts w:ascii="Century" w:hAnsi="Century"/>
          <w:color w:val="000000"/>
          <w:sz w:val="22"/>
          <w:szCs w:val="22"/>
          <w:shd w:val="clear" w:color="auto" w:fill="FEFEFE"/>
        </w:rPr>
        <w:t>:</w:t>
      </w:r>
    </w:p>
    <w:p w:rsidR="0045715F" w:rsidRPr="0045420A" w:rsidRDefault="0045715F" w:rsidP="00716074">
      <w:pPr>
        <w:pStyle w:val="ydp5b31a21amsonormal"/>
        <w:numPr>
          <w:ilvl w:val="0"/>
          <w:numId w:val="31"/>
        </w:numPr>
        <w:shd w:val="clear" w:color="auto" w:fill="FFFFFF"/>
        <w:ind w:left="851" w:hanging="284"/>
        <w:rPr>
          <w:rFonts w:ascii="Century" w:hAnsi="Century"/>
          <w:color w:val="000000"/>
          <w:sz w:val="22"/>
          <w:szCs w:val="22"/>
          <w:shd w:val="clear" w:color="auto" w:fill="FEFEFE"/>
        </w:rPr>
      </w:pPr>
      <w:r w:rsidRPr="0045420A">
        <w:rPr>
          <w:rFonts w:ascii="Century" w:hAnsi="Century"/>
          <w:color w:val="000000"/>
          <w:sz w:val="22"/>
          <w:szCs w:val="22"/>
          <w:shd w:val="clear" w:color="auto" w:fill="FEFEFE"/>
        </w:rPr>
        <w:t>Forest phenology</w:t>
      </w:r>
      <w:r w:rsidR="0045420A" w:rsidRPr="0045420A">
        <w:rPr>
          <w:rFonts w:ascii="Century" w:hAnsi="Century"/>
          <w:color w:val="000000"/>
          <w:sz w:val="22"/>
          <w:szCs w:val="22"/>
          <w:shd w:val="clear" w:color="auto" w:fill="FEFEFE"/>
        </w:rPr>
        <w:t xml:space="preserve">, </w:t>
      </w:r>
      <w:r w:rsidRPr="0045420A">
        <w:rPr>
          <w:rFonts w:ascii="Century" w:hAnsi="Century"/>
          <w:color w:val="000000"/>
          <w:sz w:val="22"/>
          <w:szCs w:val="22"/>
          <w:shd w:val="clear" w:color="auto" w:fill="FEFEFE"/>
        </w:rPr>
        <w:t>seed collection</w:t>
      </w:r>
      <w:r w:rsidR="0045420A">
        <w:rPr>
          <w:rFonts w:ascii="Century" w:hAnsi="Century"/>
          <w:color w:val="000000"/>
          <w:sz w:val="22"/>
          <w:szCs w:val="22"/>
          <w:shd w:val="clear" w:color="auto" w:fill="FEFEFE"/>
        </w:rPr>
        <w:t>, germination and s</w:t>
      </w:r>
      <w:r w:rsidRPr="0045420A">
        <w:rPr>
          <w:rFonts w:ascii="Century" w:hAnsi="Century"/>
          <w:color w:val="000000"/>
          <w:sz w:val="22"/>
          <w:szCs w:val="22"/>
          <w:shd w:val="clear" w:color="auto" w:fill="FEFEFE"/>
        </w:rPr>
        <w:t xml:space="preserve">eed banking </w:t>
      </w:r>
    </w:p>
    <w:p w:rsidR="0045715F" w:rsidRDefault="0045715F" w:rsidP="0045715F">
      <w:pPr>
        <w:pStyle w:val="ydp5b31a21amsonormal"/>
        <w:numPr>
          <w:ilvl w:val="0"/>
          <w:numId w:val="31"/>
        </w:numPr>
        <w:shd w:val="clear" w:color="auto" w:fill="FFFFFF"/>
        <w:ind w:left="851" w:hanging="284"/>
        <w:rPr>
          <w:rFonts w:ascii="Century" w:hAnsi="Century"/>
          <w:color w:val="000000"/>
          <w:sz w:val="22"/>
          <w:szCs w:val="22"/>
          <w:shd w:val="clear" w:color="auto" w:fill="FEFEFE"/>
        </w:rPr>
      </w:pPr>
      <w:r>
        <w:rPr>
          <w:rFonts w:ascii="Century" w:hAnsi="Century"/>
          <w:color w:val="000000"/>
          <w:sz w:val="22"/>
          <w:szCs w:val="22"/>
          <w:shd w:val="clear" w:color="auto" w:fill="FEFEFE"/>
        </w:rPr>
        <w:t>Tree nursery skills</w:t>
      </w:r>
    </w:p>
    <w:p w:rsidR="0045715F" w:rsidRDefault="0045715F" w:rsidP="0045715F">
      <w:pPr>
        <w:pStyle w:val="ydp5b31a21amsonormal"/>
        <w:numPr>
          <w:ilvl w:val="0"/>
          <w:numId w:val="31"/>
        </w:numPr>
        <w:shd w:val="clear" w:color="auto" w:fill="FFFFFF"/>
        <w:ind w:left="851" w:hanging="284"/>
        <w:rPr>
          <w:rFonts w:ascii="Century" w:hAnsi="Century"/>
          <w:color w:val="000000"/>
          <w:sz w:val="22"/>
          <w:szCs w:val="22"/>
          <w:shd w:val="clear" w:color="auto" w:fill="FEFEFE"/>
        </w:rPr>
      </w:pPr>
      <w:r>
        <w:rPr>
          <w:rFonts w:ascii="Century" w:hAnsi="Century"/>
          <w:color w:val="000000"/>
          <w:sz w:val="22"/>
          <w:szCs w:val="22"/>
          <w:shd w:val="clear" w:color="auto" w:fill="FEFEFE"/>
        </w:rPr>
        <w:t>Tree planting</w:t>
      </w:r>
      <w:r w:rsidR="009166EE">
        <w:rPr>
          <w:rFonts w:ascii="Century" w:hAnsi="Century"/>
          <w:color w:val="000000"/>
          <w:sz w:val="22"/>
          <w:szCs w:val="22"/>
          <w:shd w:val="clear" w:color="auto" w:fill="FEFEFE"/>
        </w:rPr>
        <w:t>, maintenance and monitoring</w:t>
      </w:r>
    </w:p>
    <w:p w:rsidR="004123B8" w:rsidRDefault="00416862" w:rsidP="004123B8">
      <w:pPr>
        <w:pStyle w:val="ydp5b31a21amsolistparagraph"/>
        <w:numPr>
          <w:ilvl w:val="0"/>
          <w:numId w:val="30"/>
        </w:numPr>
        <w:shd w:val="clear" w:color="auto" w:fill="FFFFFF"/>
        <w:rPr>
          <w:rFonts w:ascii="Helvetica" w:hAnsi="Helvetica"/>
          <w:color w:val="000000"/>
        </w:rPr>
      </w:pPr>
      <w:r>
        <w:rPr>
          <w:rFonts w:ascii="Century" w:hAnsi="Century"/>
          <w:color w:val="000000"/>
          <w:sz w:val="22"/>
          <w:szCs w:val="22"/>
          <w:shd w:val="clear" w:color="auto" w:fill="FEFEFE"/>
        </w:rPr>
        <w:t xml:space="preserve">Student </w:t>
      </w:r>
      <w:del w:id="42" w:author="vane" w:date="2022-10-23T13:41:00Z">
        <w:r>
          <w:rPr>
            <w:rFonts w:ascii="Century" w:hAnsi="Century"/>
            <w:color w:val="000000"/>
            <w:sz w:val="22"/>
            <w:szCs w:val="22"/>
            <w:shd w:val="clear" w:color="auto" w:fill="FEFEFE"/>
          </w:rPr>
          <w:delText>work</w:delText>
        </w:r>
        <w:r w:rsidR="00FD5DA8">
          <w:rPr>
            <w:rFonts w:ascii="Century" w:hAnsi="Century"/>
            <w:color w:val="000000"/>
            <w:sz w:val="22"/>
            <w:szCs w:val="22"/>
            <w:shd w:val="clear" w:color="auto" w:fill="FEFEFE"/>
          </w:rPr>
          <w:delText>-</w:delText>
        </w:r>
        <w:r>
          <w:rPr>
            <w:rFonts w:ascii="Century" w:hAnsi="Century"/>
            <w:color w:val="000000"/>
            <w:sz w:val="22"/>
            <w:szCs w:val="22"/>
            <w:shd w:val="clear" w:color="auto" w:fill="FEFEFE"/>
          </w:rPr>
          <w:delText>book</w:delText>
        </w:r>
      </w:del>
      <w:ins w:id="43" w:author="vane" w:date="2022-10-23T13:41:00Z">
        <w:r>
          <w:rPr>
            <w:rFonts w:ascii="Century" w:hAnsi="Century"/>
            <w:color w:val="000000"/>
            <w:sz w:val="22"/>
            <w:szCs w:val="22"/>
            <w:shd w:val="clear" w:color="auto" w:fill="FEFEFE"/>
          </w:rPr>
          <w:t>workbook</w:t>
        </w:r>
      </w:ins>
      <w:r>
        <w:rPr>
          <w:rFonts w:ascii="Century" w:hAnsi="Century"/>
          <w:color w:val="000000"/>
          <w:sz w:val="22"/>
          <w:szCs w:val="22"/>
          <w:shd w:val="clear" w:color="auto" w:fill="FEFEFE"/>
        </w:rPr>
        <w:t xml:space="preserve"> written</w:t>
      </w:r>
      <w:r w:rsidR="00FD5DA8">
        <w:rPr>
          <w:rFonts w:ascii="Century" w:hAnsi="Century"/>
          <w:color w:val="000000"/>
          <w:sz w:val="22"/>
          <w:szCs w:val="22"/>
          <w:shd w:val="clear" w:color="auto" w:fill="FEFEFE"/>
        </w:rPr>
        <w:t>,</w:t>
      </w:r>
      <w:r>
        <w:rPr>
          <w:rFonts w:ascii="Century" w:hAnsi="Century"/>
          <w:color w:val="000000"/>
          <w:sz w:val="22"/>
          <w:szCs w:val="22"/>
          <w:shd w:val="clear" w:color="auto" w:fill="FEFEFE"/>
        </w:rPr>
        <w:t xml:space="preserve"> illustrated</w:t>
      </w:r>
      <w:r w:rsidR="00FD5DA8">
        <w:rPr>
          <w:rFonts w:ascii="Century" w:hAnsi="Century"/>
          <w:color w:val="000000"/>
          <w:sz w:val="22"/>
          <w:szCs w:val="22"/>
          <w:shd w:val="clear" w:color="auto" w:fill="FEFEFE"/>
        </w:rPr>
        <w:t xml:space="preserve">, printed </w:t>
      </w:r>
      <w:r>
        <w:rPr>
          <w:rFonts w:ascii="Century" w:hAnsi="Century"/>
          <w:color w:val="000000"/>
          <w:sz w:val="22"/>
          <w:szCs w:val="22"/>
          <w:shd w:val="clear" w:color="auto" w:fill="FEFEFE"/>
        </w:rPr>
        <w:t xml:space="preserve">and distributed </w:t>
      </w:r>
      <w:r w:rsidR="009166EE">
        <w:rPr>
          <w:rFonts w:ascii="Century" w:hAnsi="Century"/>
          <w:color w:val="000000"/>
          <w:sz w:val="22"/>
          <w:szCs w:val="22"/>
          <w:shd w:val="clear" w:color="auto" w:fill="FEFEFE"/>
        </w:rPr>
        <w:t>(100 per school)</w:t>
      </w:r>
      <w:r>
        <w:rPr>
          <w:rFonts w:ascii="Century" w:hAnsi="Century"/>
          <w:color w:val="000000"/>
          <w:sz w:val="22"/>
          <w:szCs w:val="22"/>
          <w:shd w:val="clear" w:color="auto" w:fill="FEFEFE"/>
        </w:rPr>
        <w:t xml:space="preserve">. </w:t>
      </w:r>
    </w:p>
    <w:p w:rsidR="004123B8" w:rsidRDefault="00416862" w:rsidP="004123B8">
      <w:pPr>
        <w:pStyle w:val="ydp5b31a21amsolistparagraph"/>
        <w:numPr>
          <w:ilvl w:val="0"/>
          <w:numId w:val="30"/>
        </w:numPr>
        <w:shd w:val="clear" w:color="auto" w:fill="FFFFFF"/>
        <w:rPr>
          <w:rFonts w:ascii="Helvetica" w:hAnsi="Helvetica"/>
          <w:color w:val="000000"/>
        </w:rPr>
      </w:pPr>
      <w:r>
        <w:rPr>
          <w:rFonts w:ascii="Century" w:hAnsi="Century"/>
          <w:color w:val="000000"/>
          <w:sz w:val="22"/>
          <w:szCs w:val="22"/>
          <w:shd w:val="clear" w:color="auto" w:fill="FEFEFE"/>
        </w:rPr>
        <w:t>Native forest</w:t>
      </w:r>
      <w:r w:rsidR="00FD5DA8">
        <w:rPr>
          <w:rFonts w:ascii="Century" w:hAnsi="Century"/>
          <w:color w:val="000000"/>
          <w:sz w:val="22"/>
          <w:szCs w:val="22"/>
          <w:shd w:val="clear" w:color="auto" w:fill="FEFEFE"/>
        </w:rPr>
        <w:t>-</w:t>
      </w:r>
      <w:r>
        <w:rPr>
          <w:rFonts w:ascii="Century" w:hAnsi="Century"/>
          <w:color w:val="000000"/>
          <w:sz w:val="22"/>
          <w:szCs w:val="22"/>
          <w:shd w:val="clear" w:color="auto" w:fill="FEFEFE"/>
        </w:rPr>
        <w:t xml:space="preserve">tree nurseries established in each of </w:t>
      </w:r>
      <w:r w:rsidR="009166EE">
        <w:rPr>
          <w:rFonts w:ascii="Century" w:hAnsi="Century"/>
          <w:color w:val="000000"/>
          <w:sz w:val="22"/>
          <w:szCs w:val="22"/>
          <w:shd w:val="clear" w:color="auto" w:fill="FEFEFE"/>
        </w:rPr>
        <w:t>4</w:t>
      </w:r>
      <w:r>
        <w:rPr>
          <w:rFonts w:ascii="Century" w:hAnsi="Century"/>
          <w:color w:val="000000"/>
          <w:sz w:val="22"/>
          <w:szCs w:val="22"/>
          <w:shd w:val="clear" w:color="auto" w:fill="FEFEFE"/>
        </w:rPr>
        <w:t xml:space="preserve"> schools, with trees growing ready for planting in </w:t>
      </w:r>
      <w:commentRangeStart w:id="44"/>
      <w:r>
        <w:rPr>
          <w:rFonts w:ascii="Century" w:hAnsi="Century"/>
          <w:color w:val="000000"/>
          <w:sz w:val="22"/>
          <w:szCs w:val="22"/>
          <w:shd w:val="clear" w:color="auto" w:fill="FEFEFE"/>
        </w:rPr>
        <w:t>2023</w:t>
      </w:r>
      <w:commentRangeEnd w:id="44"/>
      <w:r w:rsidR="00462ACF">
        <w:rPr>
          <w:rStyle w:val="CommentReference"/>
          <w:rFonts w:ascii="Century" w:eastAsia="MS Mincho" w:hAnsi="Century"/>
          <w:kern w:val="2"/>
          <w:lang w:eastAsia="ja-JP" w:bidi="ar-SA"/>
        </w:rPr>
        <w:commentReference w:id="44"/>
      </w:r>
      <w:r>
        <w:rPr>
          <w:rFonts w:ascii="Century" w:hAnsi="Century"/>
          <w:color w:val="000000"/>
          <w:sz w:val="22"/>
          <w:szCs w:val="22"/>
          <w:shd w:val="clear" w:color="auto" w:fill="FEFEFE"/>
        </w:rPr>
        <w:t>.</w:t>
      </w:r>
    </w:p>
    <w:p w:rsidR="00F565DC" w:rsidRPr="00F565DC" w:rsidRDefault="00416862" w:rsidP="00716074">
      <w:pPr>
        <w:pStyle w:val="ydp5b31a21amsolistparagraph"/>
        <w:numPr>
          <w:ilvl w:val="0"/>
          <w:numId w:val="30"/>
        </w:numPr>
        <w:shd w:val="clear" w:color="auto" w:fill="FFFFFF"/>
        <w:rPr>
          <w:rFonts w:ascii="Helvetica" w:hAnsi="Helvetica"/>
          <w:color w:val="000000"/>
        </w:rPr>
      </w:pPr>
      <w:r w:rsidRPr="00F565DC">
        <w:rPr>
          <w:rFonts w:ascii="Century" w:hAnsi="Century"/>
          <w:color w:val="000000"/>
          <w:sz w:val="22"/>
          <w:szCs w:val="22"/>
          <w:shd w:val="clear" w:color="auto" w:fill="FEFEFE"/>
        </w:rPr>
        <w:t>A networking mechanism established</w:t>
      </w:r>
      <w:r w:rsidR="00FD5DA8">
        <w:rPr>
          <w:rFonts w:ascii="Century" w:hAnsi="Century"/>
          <w:color w:val="000000"/>
          <w:sz w:val="22"/>
          <w:szCs w:val="22"/>
          <w:shd w:val="clear" w:color="auto" w:fill="FEFEFE"/>
        </w:rPr>
        <w:t>,</w:t>
      </w:r>
      <w:r w:rsidRPr="00F565DC">
        <w:rPr>
          <w:rFonts w:ascii="Century" w:hAnsi="Century"/>
          <w:color w:val="000000"/>
          <w:sz w:val="22"/>
          <w:szCs w:val="22"/>
          <w:shd w:val="clear" w:color="auto" w:fill="FEFEFE"/>
        </w:rPr>
        <w:t xml:space="preserve"> </w:t>
      </w:r>
      <w:r w:rsidR="008404B0">
        <w:rPr>
          <w:rFonts w:ascii="Century" w:hAnsi="Century"/>
          <w:color w:val="000000"/>
          <w:sz w:val="22"/>
          <w:szCs w:val="22"/>
          <w:shd w:val="clear" w:color="auto" w:fill="FEFEFE"/>
        </w:rPr>
        <w:t xml:space="preserve">enabling </w:t>
      </w:r>
      <w:r w:rsidRPr="00F565DC">
        <w:rPr>
          <w:rFonts w:ascii="Century" w:hAnsi="Century"/>
          <w:color w:val="000000"/>
          <w:sz w:val="22"/>
          <w:szCs w:val="22"/>
          <w:shd w:val="clear" w:color="auto" w:fill="FEFEFE"/>
        </w:rPr>
        <w:t xml:space="preserve">schools to </w:t>
      </w:r>
      <w:r w:rsidR="004123B8" w:rsidRPr="00F565DC">
        <w:rPr>
          <w:rFonts w:ascii="Century" w:hAnsi="Century"/>
          <w:color w:val="000000"/>
          <w:sz w:val="22"/>
          <w:szCs w:val="22"/>
          <w:shd w:val="clear" w:color="auto" w:fill="FEFEFE"/>
        </w:rPr>
        <w:t>swap</w:t>
      </w:r>
      <w:r w:rsidR="00F565DC" w:rsidRPr="00F565DC">
        <w:rPr>
          <w:rFonts w:ascii="Century" w:hAnsi="Century"/>
          <w:color w:val="000000"/>
          <w:sz w:val="22"/>
          <w:szCs w:val="22"/>
          <w:shd w:val="clear" w:color="auto" w:fill="FEFEFE"/>
        </w:rPr>
        <w:t xml:space="preserve"> seeds of tree species via a central seed</w:t>
      </w:r>
      <w:r w:rsidR="00FD5DA8">
        <w:rPr>
          <w:rFonts w:ascii="Century" w:hAnsi="Century"/>
          <w:color w:val="000000"/>
          <w:sz w:val="22"/>
          <w:szCs w:val="22"/>
          <w:shd w:val="clear" w:color="auto" w:fill="FEFEFE"/>
        </w:rPr>
        <w:t>-</w:t>
      </w:r>
      <w:r w:rsidR="00F565DC" w:rsidRPr="00F565DC">
        <w:rPr>
          <w:rFonts w:ascii="Century" w:hAnsi="Century"/>
          <w:color w:val="000000"/>
          <w:sz w:val="22"/>
          <w:szCs w:val="22"/>
          <w:shd w:val="clear" w:color="auto" w:fill="FEFEFE"/>
        </w:rPr>
        <w:t xml:space="preserve">bank facility (provided by </w:t>
      </w:r>
      <w:commentRangeStart w:id="45"/>
      <w:r w:rsidR="00F565DC" w:rsidRPr="00F565DC">
        <w:rPr>
          <w:rFonts w:ascii="Century" w:hAnsi="Century"/>
          <w:color w:val="000000"/>
          <w:sz w:val="22"/>
          <w:szCs w:val="22"/>
          <w:shd w:val="clear" w:color="auto" w:fill="FEFEFE"/>
        </w:rPr>
        <w:t>CMU</w:t>
      </w:r>
      <w:commentRangeEnd w:id="45"/>
      <w:r w:rsidR="00462ACF">
        <w:rPr>
          <w:rStyle w:val="CommentReference"/>
          <w:rFonts w:ascii="Century" w:eastAsia="MS Mincho" w:hAnsi="Century"/>
          <w:kern w:val="2"/>
          <w:lang w:eastAsia="ja-JP" w:bidi="ar-SA"/>
        </w:rPr>
        <w:commentReference w:id="45"/>
      </w:r>
      <w:r w:rsidR="00F565DC" w:rsidRPr="00F565DC">
        <w:rPr>
          <w:rFonts w:ascii="Century" w:hAnsi="Century"/>
          <w:color w:val="000000"/>
          <w:sz w:val="22"/>
          <w:szCs w:val="22"/>
          <w:shd w:val="clear" w:color="auto" w:fill="FEFEFE"/>
        </w:rPr>
        <w:t>).</w:t>
      </w:r>
    </w:p>
    <w:p w:rsidR="004123B8" w:rsidRPr="00F565DC" w:rsidRDefault="00F565DC" w:rsidP="00716074">
      <w:pPr>
        <w:pStyle w:val="ydp5b31a21amsolistparagraph"/>
        <w:numPr>
          <w:ilvl w:val="0"/>
          <w:numId w:val="30"/>
        </w:numPr>
        <w:shd w:val="clear" w:color="auto" w:fill="FFFFFF"/>
        <w:rPr>
          <w:rFonts w:ascii="Helvetica" w:hAnsi="Helvetica"/>
          <w:color w:val="000000"/>
        </w:rPr>
      </w:pPr>
      <w:r>
        <w:rPr>
          <w:rFonts w:ascii="Century" w:hAnsi="Century"/>
          <w:color w:val="000000"/>
          <w:sz w:val="22"/>
          <w:szCs w:val="22"/>
          <w:shd w:val="clear" w:color="auto" w:fill="FEFEFE"/>
        </w:rPr>
        <w:lastRenderedPageBreak/>
        <w:t>At least 1 rai (40x40 m) planted by each school, with a total of at least 2,</w:t>
      </w:r>
      <w:r w:rsidR="007E6F59">
        <w:rPr>
          <w:rFonts w:ascii="Century" w:hAnsi="Century"/>
          <w:color w:val="000000"/>
          <w:sz w:val="22"/>
          <w:szCs w:val="22"/>
          <w:shd w:val="clear" w:color="auto" w:fill="FEFEFE"/>
        </w:rPr>
        <w:t>0</w:t>
      </w:r>
      <w:r>
        <w:rPr>
          <w:rFonts w:ascii="Century" w:hAnsi="Century"/>
          <w:color w:val="000000"/>
          <w:sz w:val="22"/>
          <w:szCs w:val="22"/>
          <w:shd w:val="clear" w:color="auto" w:fill="FEFEFE"/>
        </w:rPr>
        <w:t>00 trees</w:t>
      </w:r>
      <w:r w:rsidR="00FD5DA8">
        <w:rPr>
          <w:rFonts w:ascii="Century" w:hAnsi="Century"/>
          <w:color w:val="000000"/>
          <w:sz w:val="22"/>
          <w:szCs w:val="22"/>
          <w:shd w:val="clear" w:color="auto" w:fill="FEFEFE"/>
        </w:rPr>
        <w:t xml:space="preserve"> (FORRU-CMU has already </w:t>
      </w:r>
      <w:r w:rsidR="008404B0">
        <w:rPr>
          <w:rFonts w:ascii="Century" w:hAnsi="Century"/>
          <w:color w:val="000000"/>
          <w:sz w:val="22"/>
          <w:szCs w:val="22"/>
          <w:shd w:val="clear" w:color="auto" w:fill="FEFEFE"/>
        </w:rPr>
        <w:t>located</w:t>
      </w:r>
      <w:r w:rsidR="00FD5DA8">
        <w:rPr>
          <w:rFonts w:ascii="Century" w:hAnsi="Century"/>
          <w:color w:val="000000"/>
          <w:sz w:val="22"/>
          <w:szCs w:val="22"/>
          <w:shd w:val="clear" w:color="auto" w:fill="FEFEFE"/>
        </w:rPr>
        <w:t xml:space="preserve"> available planting sites, in collaboration with the local watershed office)</w:t>
      </w:r>
      <w:r>
        <w:rPr>
          <w:rFonts w:ascii="Century" w:hAnsi="Century"/>
          <w:color w:val="000000"/>
          <w:sz w:val="22"/>
          <w:szCs w:val="22"/>
          <w:shd w:val="clear" w:color="auto" w:fill="FEFEFE"/>
        </w:rPr>
        <w:t xml:space="preserve">. </w:t>
      </w:r>
    </w:p>
    <w:p w:rsidR="004123B8" w:rsidRDefault="00F565DC" w:rsidP="004123B8">
      <w:pPr>
        <w:pStyle w:val="ydp5b31a21amsolistparagraph"/>
        <w:numPr>
          <w:ilvl w:val="0"/>
          <w:numId w:val="30"/>
        </w:numPr>
        <w:shd w:val="clear" w:color="auto" w:fill="FFFFFF"/>
        <w:rPr>
          <w:rFonts w:ascii="Helvetica" w:hAnsi="Helvetica"/>
          <w:color w:val="000000"/>
        </w:rPr>
      </w:pPr>
      <w:r>
        <w:rPr>
          <w:rFonts w:ascii="Century" w:hAnsi="Century"/>
          <w:color w:val="000000"/>
          <w:sz w:val="22"/>
          <w:szCs w:val="22"/>
          <w:shd w:val="clear" w:color="auto" w:fill="FEFEFE"/>
        </w:rPr>
        <w:t xml:space="preserve">Student </w:t>
      </w:r>
      <w:del w:id="46" w:author="vane" w:date="2022-10-23T13:41:00Z">
        <w:r>
          <w:rPr>
            <w:rFonts w:ascii="Century" w:hAnsi="Century"/>
            <w:color w:val="000000"/>
            <w:sz w:val="22"/>
            <w:szCs w:val="22"/>
            <w:shd w:val="clear" w:color="auto" w:fill="FEFEFE"/>
          </w:rPr>
          <w:delText>work</w:delText>
        </w:r>
        <w:r w:rsidR="00FD5DA8">
          <w:rPr>
            <w:rFonts w:ascii="Century" w:hAnsi="Century"/>
            <w:color w:val="000000"/>
            <w:sz w:val="22"/>
            <w:szCs w:val="22"/>
            <w:shd w:val="clear" w:color="auto" w:fill="FEFEFE"/>
          </w:rPr>
          <w:delText>-</w:delText>
        </w:r>
        <w:r>
          <w:rPr>
            <w:rFonts w:ascii="Century" w:hAnsi="Century"/>
            <w:color w:val="000000"/>
            <w:sz w:val="22"/>
            <w:szCs w:val="22"/>
            <w:shd w:val="clear" w:color="auto" w:fill="FEFEFE"/>
          </w:rPr>
          <w:delText>book</w:delText>
        </w:r>
      </w:del>
      <w:ins w:id="47" w:author="vane" w:date="2022-10-23T13:41:00Z">
        <w:r>
          <w:rPr>
            <w:rFonts w:ascii="Century" w:hAnsi="Century"/>
            <w:color w:val="000000"/>
            <w:sz w:val="22"/>
            <w:szCs w:val="22"/>
            <w:shd w:val="clear" w:color="auto" w:fill="FEFEFE"/>
          </w:rPr>
          <w:t>workbook</w:t>
        </w:r>
      </w:ins>
      <w:r>
        <w:rPr>
          <w:rFonts w:ascii="Century" w:hAnsi="Century"/>
          <w:color w:val="000000"/>
          <w:sz w:val="22"/>
          <w:szCs w:val="22"/>
          <w:shd w:val="clear" w:color="auto" w:fill="FEFEFE"/>
        </w:rPr>
        <w:t xml:space="preserve"> added to the </w:t>
      </w:r>
      <w:r w:rsidR="004123B8">
        <w:rPr>
          <w:rFonts w:ascii="Century" w:hAnsi="Century"/>
          <w:color w:val="000000"/>
          <w:sz w:val="22"/>
          <w:szCs w:val="22"/>
          <w:shd w:val="clear" w:color="auto" w:fill="FEFEFE"/>
        </w:rPr>
        <w:t>“Forest on Blackboard” online learning platform</w:t>
      </w:r>
      <w:r w:rsidR="009048F8">
        <w:rPr>
          <w:rFonts w:ascii="Century" w:hAnsi="Century"/>
          <w:color w:val="000000"/>
          <w:sz w:val="22"/>
          <w:szCs w:val="22"/>
          <w:shd w:val="clear" w:color="auto" w:fill="FEFEFE"/>
        </w:rPr>
        <w:t xml:space="preserve"> (</w:t>
      </w:r>
      <w:r w:rsidR="00FD5DA8">
        <w:rPr>
          <w:rFonts w:ascii="Century" w:hAnsi="Century"/>
          <w:color w:val="000000"/>
          <w:sz w:val="22"/>
          <w:szCs w:val="22"/>
          <w:shd w:val="clear" w:color="auto" w:fill="FEFEFE"/>
        </w:rPr>
        <w:t xml:space="preserve">platform </w:t>
      </w:r>
      <w:r w:rsidR="009048F8">
        <w:rPr>
          <w:rFonts w:ascii="Century" w:hAnsi="Century"/>
          <w:color w:val="000000"/>
          <w:sz w:val="22"/>
          <w:szCs w:val="22"/>
          <w:shd w:val="clear" w:color="auto" w:fill="FEFEFE"/>
        </w:rPr>
        <w:t xml:space="preserve">funded under previous KNCF-supported project) - </w:t>
      </w:r>
      <w:r w:rsidR="004123B8">
        <w:rPr>
          <w:rFonts w:ascii="Century" w:hAnsi="Century"/>
          <w:color w:val="000000"/>
          <w:sz w:val="22"/>
          <w:szCs w:val="22"/>
          <w:shd w:val="clear" w:color="auto" w:fill="FEFEFE"/>
        </w:rPr>
        <w:t>monitor</w:t>
      </w:r>
      <w:r w:rsidR="009048F8">
        <w:rPr>
          <w:rFonts w:ascii="Century" w:hAnsi="Century"/>
          <w:color w:val="000000"/>
          <w:sz w:val="22"/>
          <w:szCs w:val="22"/>
          <w:shd w:val="clear" w:color="auto" w:fill="FEFEFE"/>
        </w:rPr>
        <w:t>ing</w:t>
      </w:r>
      <w:r w:rsidR="004123B8">
        <w:rPr>
          <w:rFonts w:ascii="Century" w:hAnsi="Century"/>
          <w:color w:val="000000"/>
          <w:sz w:val="22"/>
          <w:szCs w:val="22"/>
          <w:shd w:val="clear" w:color="auto" w:fill="FEFEFE"/>
        </w:rPr>
        <w:t xml:space="preserve"> uptake </w:t>
      </w:r>
      <w:r w:rsidR="009048F8">
        <w:rPr>
          <w:rFonts w:ascii="Century" w:hAnsi="Century"/>
          <w:color w:val="000000"/>
          <w:sz w:val="22"/>
          <w:szCs w:val="22"/>
          <w:shd w:val="clear" w:color="auto" w:fill="FEFEFE"/>
        </w:rPr>
        <w:t xml:space="preserve">and effectiveness of new teaching materials. Certificates awarded to participating pupils. </w:t>
      </w:r>
    </w:p>
    <w:p w:rsidR="008C174B" w:rsidRPr="009048F8" w:rsidRDefault="009048F8" w:rsidP="00716074">
      <w:pPr>
        <w:pStyle w:val="ydp5b31a21amsolistparagraph"/>
        <w:numPr>
          <w:ilvl w:val="0"/>
          <w:numId w:val="30"/>
        </w:numPr>
        <w:shd w:val="clear" w:color="auto" w:fill="FFFFFF"/>
        <w:rPr>
          <w:rFonts w:asciiTheme="minorHAnsi" w:hAnsiTheme="minorHAnsi"/>
          <w:color w:val="000000"/>
          <w:sz w:val="22"/>
          <w:szCs w:val="22"/>
        </w:rPr>
      </w:pPr>
      <w:r w:rsidRPr="009048F8">
        <w:rPr>
          <w:rFonts w:ascii="Century" w:hAnsi="Century"/>
          <w:color w:val="000000"/>
          <w:sz w:val="22"/>
          <w:szCs w:val="22"/>
          <w:shd w:val="clear" w:color="auto" w:fill="FEFEFE"/>
        </w:rPr>
        <w:t>One kick-off teachers’ conference implemented</w:t>
      </w:r>
      <w:r w:rsidR="00FD5DA8">
        <w:rPr>
          <w:rFonts w:ascii="Century" w:hAnsi="Century"/>
          <w:color w:val="000000"/>
          <w:sz w:val="22"/>
          <w:szCs w:val="22"/>
          <w:shd w:val="clear" w:color="auto" w:fill="FEFEFE"/>
        </w:rPr>
        <w:t>,</w:t>
      </w:r>
      <w:r w:rsidRPr="009048F8">
        <w:rPr>
          <w:rFonts w:ascii="Century" w:hAnsi="Century"/>
          <w:color w:val="000000"/>
          <w:sz w:val="22"/>
          <w:szCs w:val="22"/>
          <w:shd w:val="clear" w:color="auto" w:fill="FEFEFE"/>
        </w:rPr>
        <w:t xml:space="preserve"> for selecting the first </w:t>
      </w:r>
      <w:r w:rsidR="00FE18BE">
        <w:rPr>
          <w:rFonts w:ascii="Century" w:hAnsi="Century"/>
          <w:color w:val="000000"/>
          <w:sz w:val="22"/>
          <w:szCs w:val="22"/>
          <w:shd w:val="clear" w:color="auto" w:fill="FEFEFE"/>
        </w:rPr>
        <w:t xml:space="preserve">participating </w:t>
      </w:r>
      <w:r w:rsidRPr="009048F8">
        <w:rPr>
          <w:rFonts w:ascii="Century" w:hAnsi="Century"/>
          <w:color w:val="000000"/>
          <w:sz w:val="22"/>
          <w:szCs w:val="22"/>
          <w:shd w:val="clear" w:color="auto" w:fill="FEFEFE"/>
        </w:rPr>
        <w:t>schools and</w:t>
      </w:r>
      <w:r w:rsidR="00FD5DA8">
        <w:rPr>
          <w:rFonts w:ascii="Century" w:hAnsi="Century"/>
          <w:color w:val="000000"/>
          <w:sz w:val="22"/>
          <w:szCs w:val="22"/>
          <w:shd w:val="clear" w:color="auto" w:fill="FEFEFE"/>
        </w:rPr>
        <w:t xml:space="preserve"> for </w:t>
      </w:r>
      <w:r w:rsidRPr="009048F8">
        <w:rPr>
          <w:rFonts w:ascii="Century" w:hAnsi="Century"/>
          <w:color w:val="000000"/>
          <w:sz w:val="22"/>
          <w:szCs w:val="22"/>
          <w:shd w:val="clear" w:color="auto" w:fill="FEFEFE"/>
        </w:rPr>
        <w:t xml:space="preserve">project </w:t>
      </w:r>
      <w:r w:rsidR="00FD5DA8">
        <w:rPr>
          <w:rFonts w:ascii="Century" w:hAnsi="Century"/>
          <w:color w:val="000000"/>
          <w:sz w:val="22"/>
          <w:szCs w:val="22"/>
          <w:shd w:val="clear" w:color="auto" w:fill="FEFEFE"/>
        </w:rPr>
        <w:t>co-ordination</w:t>
      </w:r>
      <w:r w:rsidRPr="009048F8">
        <w:rPr>
          <w:rFonts w:ascii="Century" w:hAnsi="Century"/>
          <w:color w:val="000000"/>
          <w:sz w:val="22"/>
          <w:szCs w:val="22"/>
          <w:shd w:val="clear" w:color="auto" w:fill="FEFEFE"/>
        </w:rPr>
        <w:t xml:space="preserve">. One </w:t>
      </w:r>
      <w:r w:rsidR="004123B8" w:rsidRPr="009048F8">
        <w:rPr>
          <w:rFonts w:ascii="Century" w:hAnsi="Century"/>
          <w:color w:val="000000"/>
          <w:sz w:val="22"/>
          <w:szCs w:val="22"/>
          <w:shd w:val="clear" w:color="auto" w:fill="FEFEFE"/>
        </w:rPr>
        <w:t xml:space="preserve">“Forest Celebration” </w:t>
      </w:r>
      <w:r w:rsidRPr="009048F8">
        <w:rPr>
          <w:rFonts w:ascii="Century" w:hAnsi="Century"/>
          <w:color w:val="000000"/>
          <w:sz w:val="22"/>
          <w:szCs w:val="22"/>
          <w:shd w:val="clear" w:color="auto" w:fill="FEFEFE"/>
        </w:rPr>
        <w:t xml:space="preserve">event implemented, </w:t>
      </w:r>
      <w:r w:rsidR="004123B8" w:rsidRPr="009048F8">
        <w:rPr>
          <w:rFonts w:ascii="Century" w:hAnsi="Century"/>
          <w:color w:val="000000"/>
          <w:sz w:val="22"/>
          <w:szCs w:val="22"/>
          <w:shd w:val="clear" w:color="auto" w:fill="FEFEFE"/>
        </w:rPr>
        <w:t>allow</w:t>
      </w:r>
      <w:r w:rsidR="00FD5DA8">
        <w:rPr>
          <w:rFonts w:ascii="Century" w:hAnsi="Century"/>
          <w:color w:val="000000"/>
          <w:sz w:val="22"/>
          <w:szCs w:val="22"/>
          <w:shd w:val="clear" w:color="auto" w:fill="FEFEFE"/>
        </w:rPr>
        <w:t>ing</w:t>
      </w:r>
      <w:r w:rsidR="004123B8" w:rsidRPr="009048F8">
        <w:rPr>
          <w:rFonts w:ascii="Century" w:hAnsi="Century"/>
          <w:color w:val="000000"/>
          <w:sz w:val="22"/>
          <w:szCs w:val="22"/>
          <w:shd w:val="clear" w:color="auto" w:fill="FEFEFE"/>
        </w:rPr>
        <w:t xml:space="preserve"> participants to present their work</w:t>
      </w:r>
      <w:r w:rsidR="00FD5DA8">
        <w:rPr>
          <w:rFonts w:ascii="Century" w:hAnsi="Century"/>
          <w:color w:val="000000"/>
          <w:sz w:val="22"/>
          <w:szCs w:val="22"/>
          <w:shd w:val="clear" w:color="auto" w:fill="FEFEFE"/>
        </w:rPr>
        <w:t>,</w:t>
      </w:r>
      <w:r w:rsidR="004123B8" w:rsidRPr="009048F8">
        <w:rPr>
          <w:rFonts w:ascii="Century" w:hAnsi="Century"/>
          <w:color w:val="000000"/>
          <w:sz w:val="22"/>
          <w:szCs w:val="22"/>
          <w:shd w:val="clear" w:color="auto" w:fill="FEFEFE"/>
        </w:rPr>
        <w:t xml:space="preserve"> and raise awareness of forest issues amongst the </w:t>
      </w:r>
      <w:r w:rsidR="00FD5DA8">
        <w:rPr>
          <w:rFonts w:ascii="Century" w:hAnsi="Century"/>
          <w:color w:val="000000"/>
          <w:sz w:val="22"/>
          <w:szCs w:val="22"/>
          <w:shd w:val="clear" w:color="auto" w:fill="FEFEFE"/>
        </w:rPr>
        <w:t xml:space="preserve">broader community, </w:t>
      </w:r>
      <w:r>
        <w:rPr>
          <w:rFonts w:ascii="Century" w:hAnsi="Century"/>
          <w:color w:val="000000"/>
          <w:sz w:val="22"/>
          <w:szCs w:val="22"/>
          <w:shd w:val="clear" w:color="auto" w:fill="FEFEFE"/>
        </w:rPr>
        <w:t xml:space="preserve">towards the end of </w:t>
      </w:r>
      <w:r w:rsidR="00FD5DA8">
        <w:rPr>
          <w:rFonts w:ascii="Century" w:hAnsi="Century"/>
          <w:color w:val="000000"/>
          <w:sz w:val="22"/>
          <w:szCs w:val="22"/>
          <w:shd w:val="clear" w:color="auto" w:fill="FEFEFE"/>
        </w:rPr>
        <w:t xml:space="preserve">Y1. </w:t>
      </w:r>
      <w:r w:rsidR="00886978">
        <w:rPr>
          <w:rFonts w:ascii="Century" w:hAnsi="Century"/>
          <w:color w:val="000000"/>
          <w:sz w:val="22"/>
          <w:szCs w:val="22"/>
          <w:shd w:val="clear" w:color="auto" w:fill="FEFEFE"/>
        </w:rPr>
        <w:t xml:space="preserve">Use the event to start </w:t>
      </w:r>
      <w:r>
        <w:rPr>
          <w:rFonts w:ascii="Century" w:hAnsi="Century"/>
          <w:color w:val="000000"/>
          <w:sz w:val="22"/>
          <w:szCs w:val="22"/>
          <w:shd w:val="clear" w:color="auto" w:fill="FEFEFE"/>
        </w:rPr>
        <w:t xml:space="preserve">recruiting </w:t>
      </w:r>
      <w:r w:rsidR="00FE18BE">
        <w:rPr>
          <w:rFonts w:ascii="Century" w:hAnsi="Century"/>
          <w:color w:val="000000"/>
          <w:sz w:val="22"/>
          <w:szCs w:val="22"/>
          <w:shd w:val="clear" w:color="auto" w:fill="FEFEFE"/>
        </w:rPr>
        <w:t>a</w:t>
      </w:r>
      <w:r w:rsidR="00886978">
        <w:rPr>
          <w:rFonts w:ascii="Century" w:hAnsi="Century"/>
          <w:color w:val="000000"/>
          <w:sz w:val="22"/>
          <w:szCs w:val="22"/>
          <w:shd w:val="clear" w:color="auto" w:fill="FEFEFE"/>
        </w:rPr>
        <w:t xml:space="preserve">dditional </w:t>
      </w:r>
      <w:r>
        <w:rPr>
          <w:rFonts w:ascii="Century" w:hAnsi="Century"/>
          <w:color w:val="000000"/>
          <w:sz w:val="22"/>
          <w:szCs w:val="22"/>
          <w:shd w:val="clear" w:color="auto" w:fill="FEFEFE"/>
        </w:rPr>
        <w:t>schools for Y2.</w:t>
      </w:r>
      <w:r w:rsidR="00DF10E0" w:rsidRPr="009048F8">
        <w:rPr>
          <w:rFonts w:asciiTheme="minorHAnsi" w:hAnsiTheme="minorHAnsi"/>
          <w:b/>
          <w:bCs/>
          <w:color w:val="000000"/>
          <w:sz w:val="22"/>
          <w:szCs w:val="22"/>
        </w:rPr>
        <w:t xml:space="preserve"> </w:t>
      </w:r>
    </w:p>
    <w:p w:rsidR="008C174B" w:rsidRPr="009048F8" w:rsidRDefault="000E1F7D" w:rsidP="008C174B">
      <w:pPr>
        <w:tabs>
          <w:tab w:val="left" w:pos="548"/>
        </w:tabs>
        <w:contextualSpacing/>
        <w:outlineLvl w:val="0"/>
        <w:rPr>
          <w:rFonts w:asciiTheme="minorHAnsi" w:hAnsiTheme="minorHAnsi"/>
          <w:b/>
          <w:bCs/>
          <w:color w:val="000000"/>
          <w:sz w:val="22"/>
          <w:szCs w:val="22"/>
        </w:rPr>
      </w:pPr>
      <w:r w:rsidRPr="009048F8">
        <w:rPr>
          <w:rFonts w:asciiTheme="minorHAnsi" w:hAnsiTheme="minorHAnsi"/>
          <w:b/>
          <w:bCs/>
          <w:color w:val="000000"/>
          <w:sz w:val="22"/>
          <w:szCs w:val="22"/>
        </w:rPr>
        <w:t>References</w:t>
      </w:r>
    </w:p>
    <w:p w:rsidR="000E1F7D" w:rsidRDefault="000E1F7D" w:rsidP="00E41388">
      <w:pPr>
        <w:tabs>
          <w:tab w:val="left" w:pos="548"/>
        </w:tabs>
        <w:ind w:left="567" w:hanging="567"/>
        <w:contextualSpacing/>
        <w:outlineLvl w:val="0"/>
        <w:rPr>
          <w:rFonts w:asciiTheme="minorHAnsi" w:hAnsiTheme="minorHAnsi"/>
          <w:color w:val="000000"/>
          <w:sz w:val="22"/>
          <w:szCs w:val="22"/>
        </w:rPr>
      </w:pPr>
    </w:p>
    <w:p w:rsidR="00E41388" w:rsidRDefault="00E41388" w:rsidP="000E1F7D">
      <w:pPr>
        <w:tabs>
          <w:tab w:val="left" w:pos="548"/>
        </w:tabs>
        <w:ind w:left="567" w:hanging="567"/>
        <w:contextualSpacing/>
        <w:outlineLvl w:val="0"/>
        <w:rPr>
          <w:rFonts w:asciiTheme="minorHAnsi" w:hAnsiTheme="minorHAnsi"/>
          <w:color w:val="000000"/>
          <w:sz w:val="22"/>
          <w:szCs w:val="22"/>
        </w:rPr>
      </w:pPr>
      <w:r w:rsidRPr="00E41388">
        <w:rPr>
          <w:rFonts w:asciiTheme="minorHAnsi" w:hAnsiTheme="minorHAnsi"/>
          <w:color w:val="000000"/>
          <w:sz w:val="22"/>
          <w:szCs w:val="22"/>
        </w:rPr>
        <w:t>Di Sacco, A., K. Hardwick, D. Blakesley, P.H.S. Brancalion, E. Breman, L.C. Rebola, S. Chomba, K. Dixon, S. Elliott, G. Ruyonga, K. Shaw, P. Smith, R.J. Smith &amp; A. Antonelli, 2021. Ten guidelines for tree planting initiatives to optimise carbon sequestration, biodiversity recovery and livelihood benefits. </w:t>
      </w:r>
      <w:r w:rsidRPr="00E41388">
        <w:rPr>
          <w:rFonts w:asciiTheme="minorHAnsi" w:hAnsiTheme="minorHAnsi"/>
          <w:i/>
          <w:iCs/>
          <w:color w:val="000000"/>
          <w:sz w:val="22"/>
          <w:szCs w:val="22"/>
        </w:rPr>
        <w:t>Global Change Biology </w:t>
      </w:r>
      <w:r w:rsidRPr="00E41388">
        <w:rPr>
          <w:rFonts w:asciiTheme="minorHAnsi" w:hAnsiTheme="minorHAnsi"/>
          <w:color w:val="000000"/>
          <w:sz w:val="22"/>
          <w:szCs w:val="22"/>
        </w:rPr>
        <w:t>27:1328-1348. (doi.org/10.1111/gcb.15498)</w:t>
      </w:r>
    </w:p>
    <w:p w:rsidR="000E1F7D" w:rsidRDefault="000E1F7D" w:rsidP="000E1F7D">
      <w:pPr>
        <w:tabs>
          <w:tab w:val="left" w:pos="548"/>
        </w:tabs>
        <w:ind w:left="567" w:hanging="567"/>
        <w:contextualSpacing/>
        <w:outlineLvl w:val="0"/>
        <w:rPr>
          <w:rFonts w:asciiTheme="minorHAnsi" w:hAnsiTheme="minorHAnsi"/>
          <w:color w:val="000000"/>
          <w:sz w:val="22"/>
          <w:szCs w:val="22"/>
        </w:rPr>
      </w:pPr>
      <w:r w:rsidRPr="000E1F7D">
        <w:rPr>
          <w:rFonts w:asciiTheme="minorHAnsi" w:hAnsiTheme="minorHAnsi"/>
          <w:color w:val="000000"/>
          <w:sz w:val="22"/>
          <w:szCs w:val="22"/>
        </w:rPr>
        <w:t>Stephenson, N., Das, A., Condit, R. et al. Rate of tree carbon accumulation increases continuously with tree size. Nature 507, 90–93 (2014).</w:t>
      </w:r>
    </w:p>
    <w:p w:rsidR="000E1F7D" w:rsidRDefault="000E1F7D" w:rsidP="000E1F7D">
      <w:pPr>
        <w:tabs>
          <w:tab w:val="left" w:pos="548"/>
        </w:tabs>
        <w:ind w:left="567" w:hanging="567"/>
        <w:contextualSpacing/>
        <w:outlineLvl w:val="0"/>
        <w:rPr>
          <w:rStyle w:val="Hyperlink"/>
          <w:rFonts w:asciiTheme="minorHAnsi" w:hAnsiTheme="minorHAnsi"/>
          <w:sz w:val="22"/>
          <w:szCs w:val="22"/>
        </w:rPr>
      </w:pPr>
      <w:r>
        <w:rPr>
          <w:rFonts w:asciiTheme="minorHAnsi" w:hAnsiTheme="minorHAnsi"/>
          <w:color w:val="000000"/>
          <w:sz w:val="22"/>
          <w:szCs w:val="22"/>
        </w:rPr>
        <w:tab/>
      </w:r>
      <w:hyperlink r:id="rId9" w:history="1">
        <w:r w:rsidRPr="009F49D7">
          <w:rPr>
            <w:rStyle w:val="Hyperlink"/>
            <w:rFonts w:asciiTheme="minorHAnsi" w:hAnsiTheme="minorHAnsi"/>
            <w:sz w:val="22"/>
            <w:szCs w:val="22"/>
          </w:rPr>
          <w:t>https://doi.org/10.1038/nature12914</w:t>
        </w:r>
      </w:hyperlink>
    </w:p>
    <w:p w:rsidR="006326A3" w:rsidRDefault="006326A3" w:rsidP="000E1F7D">
      <w:pPr>
        <w:tabs>
          <w:tab w:val="left" w:pos="548"/>
        </w:tabs>
        <w:ind w:left="567" w:hanging="567"/>
        <w:contextualSpacing/>
        <w:outlineLvl w:val="0"/>
        <w:rPr>
          <w:rStyle w:val="Hyperlink"/>
          <w:rFonts w:asciiTheme="minorHAnsi" w:hAnsiTheme="minorHAnsi"/>
          <w:sz w:val="22"/>
          <w:szCs w:val="22"/>
        </w:rPr>
      </w:pPr>
    </w:p>
    <w:p w:rsidR="006326A3" w:rsidRDefault="006326A3" w:rsidP="000E1F7D">
      <w:pPr>
        <w:tabs>
          <w:tab w:val="left" w:pos="548"/>
        </w:tabs>
        <w:ind w:left="567" w:hanging="567"/>
        <w:contextualSpacing/>
        <w:outlineLvl w:val="0"/>
        <w:rPr>
          <w:rFonts w:asciiTheme="minorHAnsi" w:hAnsiTheme="minorHAnsi"/>
          <w:color w:val="000000"/>
          <w:sz w:val="22"/>
          <w:szCs w:val="22"/>
        </w:rPr>
      </w:pPr>
    </w:p>
    <w:p w:rsidR="008C174B" w:rsidRDefault="008C174B" w:rsidP="008C174B">
      <w:pPr>
        <w:tabs>
          <w:tab w:val="left" w:pos="548"/>
        </w:tabs>
        <w:contextualSpacing/>
        <w:outlineLvl w:val="0"/>
        <w:rPr>
          <w:rFonts w:asciiTheme="minorHAnsi" w:hAnsiTheme="minorHAnsi"/>
          <w:color w:val="000000"/>
          <w:sz w:val="22"/>
          <w:szCs w:val="22"/>
        </w:rPr>
      </w:pPr>
    </w:p>
    <w:p w:rsidR="008C174B" w:rsidRPr="008C174B" w:rsidRDefault="008C174B" w:rsidP="008C174B">
      <w:pPr>
        <w:tabs>
          <w:tab w:val="left" w:pos="548"/>
        </w:tabs>
        <w:contextualSpacing/>
        <w:outlineLvl w:val="0"/>
        <w:rPr>
          <w:rFonts w:asciiTheme="minorHAnsi" w:hAnsiTheme="minorHAnsi"/>
          <w:color w:val="000000"/>
          <w:sz w:val="22"/>
          <w:szCs w:val="22"/>
        </w:rPr>
        <w:sectPr w:rsidR="008C174B" w:rsidRPr="008C174B" w:rsidSect="004D58E1">
          <w:headerReference w:type="default" r:id="rId10"/>
          <w:footerReference w:type="even" r:id="rId11"/>
          <w:footerReference w:type="default" r:id="rId12"/>
          <w:footerReference w:type="first" r:id="rId13"/>
          <w:pgSz w:w="11905" w:h="16837" w:code="9"/>
          <w:pgMar w:top="1134" w:right="1418" w:bottom="1134" w:left="1418" w:header="510" w:footer="851" w:gutter="0"/>
          <w:pgNumType w:start="1"/>
          <w:cols w:space="425"/>
          <w:docGrid w:linePitch="360" w:charSpace="3425"/>
        </w:sectPr>
      </w:pPr>
    </w:p>
    <w:p w:rsidR="00DB1D56" w:rsidRDefault="00DB1D56" w:rsidP="002D3D36">
      <w:pPr>
        <w:rPr>
          <w:rFonts w:asciiTheme="minorHAnsi" w:hAnsiTheme="minorHAnsi"/>
          <w:b/>
          <w:snapToGrid w:val="0"/>
          <w:sz w:val="22"/>
          <w:szCs w:val="22"/>
        </w:rPr>
      </w:pPr>
    </w:p>
    <w:p w:rsidR="00DB1D56" w:rsidRDefault="00DB1D56" w:rsidP="002D3D36">
      <w:pPr>
        <w:rPr>
          <w:rFonts w:asciiTheme="minorHAnsi" w:hAnsiTheme="minorHAnsi"/>
          <w:b/>
          <w:snapToGrid w:val="0"/>
          <w:sz w:val="22"/>
          <w:szCs w:val="22"/>
        </w:rPr>
      </w:pPr>
    </w:p>
    <w:p w:rsidR="004537D5" w:rsidRDefault="00E64076" w:rsidP="002D3D36">
      <w:pPr>
        <w:rPr>
          <w:rFonts w:asciiTheme="minorHAnsi" w:hAnsiTheme="minorHAnsi"/>
          <w:color w:val="FF0000"/>
          <w:sz w:val="22"/>
          <w:szCs w:val="22"/>
        </w:rPr>
      </w:pPr>
      <w:commentRangeStart w:id="50"/>
      <w:r w:rsidRPr="00115CBA">
        <w:rPr>
          <w:rFonts w:asciiTheme="minorHAnsi" w:hAnsiTheme="minorHAnsi"/>
          <w:b/>
          <w:snapToGrid w:val="0"/>
          <w:sz w:val="22"/>
          <w:szCs w:val="22"/>
        </w:rPr>
        <w:t xml:space="preserve">4.  </w:t>
      </w:r>
      <w:r w:rsidR="003151B1">
        <w:rPr>
          <w:rFonts w:asciiTheme="minorHAnsi" w:hAnsiTheme="minorHAnsi"/>
          <w:b/>
          <w:snapToGrid w:val="0"/>
          <w:sz w:val="22"/>
          <w:szCs w:val="22"/>
        </w:rPr>
        <w:t xml:space="preserve">Activity </w:t>
      </w:r>
      <w:r w:rsidRPr="00115CBA">
        <w:rPr>
          <w:rFonts w:asciiTheme="minorHAnsi" w:hAnsiTheme="minorHAnsi"/>
          <w:b/>
          <w:snapToGrid w:val="0"/>
          <w:sz w:val="22"/>
          <w:szCs w:val="22"/>
        </w:rPr>
        <w:t>Schedule</w:t>
      </w:r>
      <w:r w:rsidR="002D3D36">
        <w:rPr>
          <w:rFonts w:asciiTheme="minorHAnsi" w:hAnsiTheme="minorHAnsi"/>
          <w:b/>
          <w:snapToGrid w:val="0"/>
          <w:sz w:val="22"/>
          <w:szCs w:val="22"/>
        </w:rPr>
        <w:t xml:space="preserve"> </w:t>
      </w:r>
      <w:r w:rsidRPr="00115CBA">
        <w:rPr>
          <w:rFonts w:asciiTheme="minorHAnsi" w:hAnsiTheme="minorHAnsi"/>
          <w:color w:val="FF0000"/>
          <w:sz w:val="22"/>
          <w:szCs w:val="22"/>
        </w:rPr>
        <w:t>Note; If your project is proposed in multiple years or in subsequent year, please describe the outline for your 2</w:t>
      </w:r>
      <w:r w:rsidRPr="00115CBA">
        <w:rPr>
          <w:rFonts w:asciiTheme="minorHAnsi" w:hAnsiTheme="minorHAnsi"/>
          <w:color w:val="FF0000"/>
          <w:sz w:val="22"/>
          <w:szCs w:val="22"/>
          <w:vertAlign w:val="superscript"/>
        </w:rPr>
        <w:t>nd</w:t>
      </w:r>
      <w:r w:rsidRPr="00115CBA">
        <w:rPr>
          <w:rFonts w:asciiTheme="minorHAnsi" w:hAnsiTheme="minorHAnsi"/>
          <w:color w:val="FF0000"/>
          <w:sz w:val="22"/>
          <w:szCs w:val="22"/>
        </w:rPr>
        <w:t xml:space="preserve"> and/or 3</w:t>
      </w:r>
      <w:r w:rsidRPr="00115CBA">
        <w:rPr>
          <w:rFonts w:asciiTheme="minorHAnsi" w:hAnsiTheme="minorHAnsi"/>
          <w:color w:val="FF0000"/>
          <w:sz w:val="22"/>
          <w:szCs w:val="22"/>
          <w:vertAlign w:val="superscript"/>
        </w:rPr>
        <w:t>rd</w:t>
      </w:r>
      <w:r w:rsidRPr="00115CBA">
        <w:rPr>
          <w:rFonts w:asciiTheme="minorHAnsi" w:hAnsiTheme="minorHAnsi"/>
          <w:color w:val="FF0000"/>
          <w:sz w:val="22"/>
          <w:szCs w:val="22"/>
        </w:rPr>
        <w:t xml:space="preserve"> year plan briefly.</w:t>
      </w:r>
      <w:commentRangeEnd w:id="50"/>
      <w:r w:rsidR="00462ACF">
        <w:rPr>
          <w:rStyle w:val="CommentReference"/>
        </w:rPr>
        <w:commentReference w:id="50"/>
      </w:r>
    </w:p>
    <w:p w:rsidR="006326A3" w:rsidRDefault="006326A3" w:rsidP="002D3D36">
      <w:pPr>
        <w:rPr>
          <w:rFonts w:asciiTheme="minorHAnsi" w:hAnsiTheme="minorHAnsi"/>
          <w:color w:val="FF0000"/>
          <w:sz w:val="22"/>
          <w:szCs w:val="22"/>
        </w:rPr>
      </w:pPr>
    </w:p>
    <w:p w:rsidR="006326A3" w:rsidRDefault="006326A3" w:rsidP="002D3D36">
      <w:pPr>
        <w:rPr>
          <w:rFonts w:asciiTheme="minorHAnsi" w:hAnsiTheme="minorHAnsi"/>
          <w:color w:val="FF0000"/>
          <w:sz w:val="22"/>
          <w:szCs w:val="22"/>
        </w:rPr>
      </w:pPr>
    </w:p>
    <w:tbl>
      <w:tblPr>
        <w:tblW w:w="14554" w:type="dxa"/>
        <w:tblLook w:val="04A0"/>
      </w:tblPr>
      <w:tblGrid>
        <w:gridCol w:w="2218"/>
        <w:gridCol w:w="340"/>
        <w:gridCol w:w="360"/>
        <w:gridCol w:w="340"/>
        <w:gridCol w:w="340"/>
        <w:gridCol w:w="340"/>
        <w:gridCol w:w="340"/>
        <w:gridCol w:w="340"/>
        <w:gridCol w:w="343"/>
        <w:gridCol w:w="340"/>
        <w:gridCol w:w="340"/>
        <w:gridCol w:w="301"/>
        <w:gridCol w:w="360"/>
        <w:gridCol w:w="339"/>
        <w:gridCol w:w="359"/>
        <w:gridCol w:w="339"/>
        <w:gridCol w:w="339"/>
        <w:gridCol w:w="339"/>
        <w:gridCol w:w="339"/>
        <w:gridCol w:w="339"/>
        <w:gridCol w:w="342"/>
        <w:gridCol w:w="339"/>
        <w:gridCol w:w="339"/>
        <w:gridCol w:w="300"/>
        <w:gridCol w:w="359"/>
        <w:gridCol w:w="339"/>
        <w:gridCol w:w="359"/>
        <w:gridCol w:w="339"/>
        <w:gridCol w:w="339"/>
        <w:gridCol w:w="339"/>
        <w:gridCol w:w="339"/>
        <w:gridCol w:w="339"/>
        <w:gridCol w:w="342"/>
        <w:gridCol w:w="339"/>
        <w:gridCol w:w="339"/>
        <w:gridCol w:w="300"/>
        <w:gridCol w:w="359"/>
        <w:gridCol w:w="339"/>
      </w:tblGrid>
      <w:tr w:rsidR="006326A3" w:rsidRPr="006326A3" w:rsidTr="00DB1D56">
        <w:trPr>
          <w:trHeight w:val="300"/>
        </w:trPr>
        <w:tc>
          <w:tcPr>
            <w:tcW w:w="2420" w:type="dxa"/>
            <w:tcBorders>
              <w:top w:val="single" w:sz="4" w:space="0" w:color="auto"/>
              <w:left w:val="single" w:sz="4" w:space="0" w:color="auto"/>
              <w:bottom w:val="nil"/>
              <w:right w:val="nil"/>
            </w:tcBorders>
            <w:shd w:val="clear" w:color="auto" w:fill="auto"/>
            <w:noWrap/>
            <w:vAlign w:val="center"/>
            <w:hideMark/>
          </w:tcPr>
          <w:p w:rsidR="006326A3" w:rsidRPr="006326A3" w:rsidRDefault="006326A3" w:rsidP="006326A3">
            <w:pPr>
              <w:widowControl/>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2964" w:type="dxa"/>
            <w:gridSpan w:val="9"/>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6326A3" w:rsidRPr="006326A3" w:rsidRDefault="006326A3" w:rsidP="006326A3">
            <w:pPr>
              <w:widowControl/>
              <w:jc w:val="center"/>
              <w:rPr>
                <w:rFonts w:ascii="Centaur" w:eastAsia="Times New Roman" w:hAnsi="Centaur" w:cs="Calibri"/>
                <w:b/>
                <w:bCs/>
                <w:color w:val="000000"/>
                <w:kern w:val="0"/>
                <w:sz w:val="20"/>
                <w:lang w:eastAsia="en-US" w:bidi="th-TH"/>
              </w:rPr>
            </w:pPr>
            <w:r w:rsidRPr="006326A3">
              <w:rPr>
                <w:rFonts w:ascii="Centaur" w:eastAsia="Times New Roman" w:hAnsi="Centaur" w:cs="Calibri"/>
                <w:b/>
                <w:bCs/>
                <w:color w:val="000000"/>
                <w:kern w:val="0"/>
                <w:sz w:val="20"/>
                <w:lang w:eastAsia="en-US" w:bidi="th-TH"/>
              </w:rPr>
              <w:t>2022</w:t>
            </w:r>
          </w:p>
        </w:tc>
        <w:tc>
          <w:tcPr>
            <w:tcW w:w="3938" w:type="dxa"/>
            <w:gridSpan w:val="12"/>
            <w:tcBorders>
              <w:top w:val="single" w:sz="8" w:space="0" w:color="auto"/>
              <w:left w:val="nil"/>
              <w:bottom w:val="single" w:sz="8" w:space="0" w:color="auto"/>
              <w:right w:val="single" w:sz="8" w:space="0" w:color="000000"/>
            </w:tcBorders>
            <w:shd w:val="clear" w:color="auto" w:fill="auto"/>
            <w:noWrap/>
            <w:vAlign w:val="center"/>
            <w:hideMark/>
          </w:tcPr>
          <w:p w:rsidR="006326A3" w:rsidRPr="006326A3" w:rsidRDefault="006326A3" w:rsidP="006326A3">
            <w:pPr>
              <w:widowControl/>
              <w:jc w:val="center"/>
              <w:rPr>
                <w:rFonts w:ascii="Centaur" w:eastAsia="Times New Roman" w:hAnsi="Centaur" w:cs="Calibri"/>
                <w:b/>
                <w:bCs/>
                <w:color w:val="000000"/>
                <w:kern w:val="0"/>
                <w:sz w:val="20"/>
                <w:lang w:eastAsia="en-US" w:bidi="th-TH"/>
              </w:rPr>
            </w:pPr>
            <w:r w:rsidRPr="006326A3">
              <w:rPr>
                <w:rFonts w:ascii="Centaur" w:eastAsia="Times New Roman" w:hAnsi="Centaur" w:cs="Calibri"/>
                <w:b/>
                <w:bCs/>
                <w:color w:val="000000"/>
                <w:kern w:val="0"/>
                <w:sz w:val="20"/>
                <w:lang w:eastAsia="en-US" w:bidi="th-TH"/>
              </w:rPr>
              <w:t>2023</w:t>
            </w:r>
          </w:p>
        </w:tc>
        <w:tc>
          <w:tcPr>
            <w:tcW w:w="3938" w:type="dxa"/>
            <w:gridSpan w:val="12"/>
            <w:tcBorders>
              <w:top w:val="single" w:sz="8" w:space="0" w:color="auto"/>
              <w:left w:val="nil"/>
              <w:bottom w:val="single" w:sz="8" w:space="0" w:color="auto"/>
              <w:right w:val="single" w:sz="8" w:space="0" w:color="000000"/>
            </w:tcBorders>
            <w:shd w:val="clear" w:color="auto" w:fill="auto"/>
            <w:noWrap/>
            <w:vAlign w:val="bottom"/>
            <w:hideMark/>
          </w:tcPr>
          <w:p w:rsidR="006326A3" w:rsidRPr="006326A3" w:rsidRDefault="006326A3" w:rsidP="006326A3">
            <w:pPr>
              <w:widowControl/>
              <w:jc w:val="center"/>
              <w:rPr>
                <w:rFonts w:ascii="Centaur" w:eastAsia="Times New Roman" w:hAnsi="Centaur" w:cs="Calibri"/>
                <w:b/>
                <w:bCs/>
                <w:color w:val="000000"/>
                <w:kern w:val="0"/>
                <w:sz w:val="20"/>
                <w:lang w:eastAsia="en-US" w:bidi="th-TH"/>
              </w:rPr>
            </w:pPr>
            <w:r w:rsidRPr="006326A3">
              <w:rPr>
                <w:rFonts w:ascii="Centaur" w:eastAsia="Times New Roman" w:hAnsi="Centaur" w:cs="Calibri"/>
                <w:b/>
                <w:bCs/>
                <w:color w:val="000000"/>
                <w:kern w:val="0"/>
                <w:sz w:val="20"/>
                <w:lang w:eastAsia="en-US" w:bidi="th-TH"/>
              </w:rPr>
              <w:t>2024</w:t>
            </w:r>
          </w:p>
        </w:tc>
        <w:tc>
          <w:tcPr>
            <w:tcW w:w="129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6326A3" w:rsidRPr="006326A3" w:rsidRDefault="006326A3" w:rsidP="006326A3">
            <w:pPr>
              <w:widowControl/>
              <w:jc w:val="center"/>
              <w:rPr>
                <w:rFonts w:ascii="Centaur" w:eastAsia="Times New Roman" w:hAnsi="Centaur" w:cs="Calibri"/>
                <w:b/>
                <w:bCs/>
                <w:color w:val="000000"/>
                <w:kern w:val="0"/>
                <w:sz w:val="20"/>
                <w:lang w:eastAsia="en-US" w:bidi="th-TH"/>
              </w:rPr>
            </w:pPr>
            <w:r w:rsidRPr="006326A3">
              <w:rPr>
                <w:rFonts w:ascii="Centaur" w:eastAsia="Times New Roman" w:hAnsi="Centaur" w:cs="Calibri"/>
                <w:b/>
                <w:bCs/>
                <w:color w:val="000000"/>
                <w:kern w:val="0"/>
                <w:sz w:val="20"/>
                <w:lang w:eastAsia="en-US" w:bidi="th-TH"/>
              </w:rPr>
              <w:t>2025</w:t>
            </w:r>
          </w:p>
        </w:tc>
      </w:tr>
      <w:tr w:rsidR="006326A3" w:rsidRPr="006326A3" w:rsidTr="00DB1D56">
        <w:trPr>
          <w:trHeight w:val="300"/>
        </w:trPr>
        <w:tc>
          <w:tcPr>
            <w:tcW w:w="2420" w:type="dxa"/>
            <w:tcBorders>
              <w:top w:val="single" w:sz="8" w:space="0" w:color="auto"/>
              <w:left w:val="single" w:sz="8" w:space="0" w:color="auto"/>
              <w:bottom w:val="single" w:sz="8" w:space="0" w:color="auto"/>
              <w:right w:val="single" w:sz="12" w:space="0" w:color="FF0000"/>
            </w:tcBorders>
            <w:shd w:val="clear" w:color="auto" w:fill="auto"/>
            <w:noWrap/>
            <w:vAlign w:val="center"/>
            <w:hideMark/>
          </w:tcPr>
          <w:p w:rsidR="006326A3" w:rsidRPr="006326A3" w:rsidRDefault="00F11722" w:rsidP="006326A3">
            <w:pPr>
              <w:widowControl/>
              <w:rPr>
                <w:rFonts w:ascii="Centaur" w:eastAsia="Times New Roman" w:hAnsi="Centaur" w:cs="Calibri"/>
                <w:b/>
                <w:bCs/>
                <w:color w:val="000000"/>
                <w:kern w:val="0"/>
                <w:sz w:val="20"/>
                <w:lang w:eastAsia="en-US" w:bidi="th-TH"/>
              </w:rPr>
            </w:pPr>
            <w:r w:rsidRPr="006326A3">
              <w:rPr>
                <w:rFonts w:ascii="Centaur" w:eastAsia="Times New Roman" w:hAnsi="Centaur" w:cs="Calibri"/>
                <w:b/>
                <w:bCs/>
                <w:color w:val="000000"/>
                <w:kern w:val="0"/>
                <w:sz w:val="20"/>
                <w:lang w:eastAsia="en-US" w:bidi="th-TH"/>
              </w:rPr>
              <w:t>Activities</w:t>
            </w:r>
            <w:r w:rsidR="006326A3" w:rsidRPr="006326A3">
              <w:rPr>
                <w:rFonts w:ascii="Centaur" w:eastAsia="Times New Roman" w:hAnsi="Centaur" w:cs="Calibri"/>
                <w:b/>
                <w:bCs/>
                <w:color w:val="000000"/>
                <w:kern w:val="0"/>
                <w:sz w:val="20"/>
                <w:lang w:eastAsia="en-US" w:bidi="th-TH"/>
              </w:rPr>
              <w:t>/Tasks</w:t>
            </w:r>
          </w:p>
        </w:tc>
        <w:tc>
          <w:tcPr>
            <w:tcW w:w="327" w:type="dxa"/>
            <w:tcBorders>
              <w:top w:val="nil"/>
              <w:left w:val="nil"/>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b/>
                <w:bCs/>
                <w:color w:val="000000"/>
                <w:kern w:val="0"/>
                <w:sz w:val="18"/>
                <w:szCs w:val="18"/>
                <w:lang w:eastAsia="en-US" w:bidi="th-TH"/>
              </w:rPr>
            </w:pPr>
            <w:r w:rsidRPr="006326A3">
              <w:rPr>
                <w:rFonts w:ascii="Centaur" w:eastAsia="Times New Roman" w:hAnsi="Centaur" w:cs="Calibri"/>
                <w:b/>
                <w:bCs/>
                <w:color w:val="000000"/>
                <w:kern w:val="0"/>
                <w:sz w:val="18"/>
                <w:szCs w:val="18"/>
                <w:lang w:eastAsia="en-US" w:bidi="th-TH"/>
              </w:rPr>
              <w:t>A</w:t>
            </w:r>
          </w:p>
        </w:tc>
        <w:tc>
          <w:tcPr>
            <w:tcW w:w="345" w:type="dxa"/>
            <w:tcBorders>
              <w:top w:val="nil"/>
              <w:left w:val="nil"/>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b/>
                <w:bCs/>
                <w:color w:val="000000"/>
                <w:kern w:val="0"/>
                <w:sz w:val="18"/>
                <w:szCs w:val="18"/>
                <w:lang w:eastAsia="en-US" w:bidi="th-TH"/>
              </w:rPr>
            </w:pPr>
            <w:r w:rsidRPr="006326A3">
              <w:rPr>
                <w:rFonts w:ascii="Centaur" w:eastAsia="Times New Roman" w:hAnsi="Centaur" w:cs="Calibri"/>
                <w:b/>
                <w:bCs/>
                <w:color w:val="000000"/>
                <w:kern w:val="0"/>
                <w:sz w:val="18"/>
                <w:szCs w:val="18"/>
                <w:lang w:eastAsia="en-US" w:bidi="th-TH"/>
              </w:rPr>
              <w:t>M</w:t>
            </w:r>
          </w:p>
        </w:tc>
        <w:tc>
          <w:tcPr>
            <w:tcW w:w="327" w:type="dxa"/>
            <w:tcBorders>
              <w:top w:val="nil"/>
              <w:left w:val="nil"/>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b/>
                <w:bCs/>
                <w:color w:val="000000"/>
                <w:kern w:val="0"/>
                <w:sz w:val="18"/>
                <w:szCs w:val="18"/>
                <w:lang w:eastAsia="en-US" w:bidi="th-TH"/>
              </w:rPr>
            </w:pPr>
            <w:r w:rsidRPr="006326A3">
              <w:rPr>
                <w:rFonts w:ascii="Centaur" w:eastAsia="Times New Roman" w:hAnsi="Centaur" w:cs="Calibri"/>
                <w:b/>
                <w:bCs/>
                <w:color w:val="000000"/>
                <w:kern w:val="0"/>
                <w:sz w:val="18"/>
                <w:szCs w:val="18"/>
                <w:lang w:eastAsia="en-US" w:bidi="th-TH"/>
              </w:rPr>
              <w:t>J</w:t>
            </w:r>
          </w:p>
        </w:tc>
        <w:tc>
          <w:tcPr>
            <w:tcW w:w="327" w:type="dxa"/>
            <w:tcBorders>
              <w:top w:val="nil"/>
              <w:left w:val="nil"/>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b/>
                <w:bCs/>
                <w:color w:val="000000"/>
                <w:kern w:val="0"/>
                <w:sz w:val="18"/>
                <w:szCs w:val="18"/>
                <w:lang w:eastAsia="en-US" w:bidi="th-TH"/>
              </w:rPr>
            </w:pPr>
            <w:r w:rsidRPr="006326A3">
              <w:rPr>
                <w:rFonts w:ascii="Centaur" w:eastAsia="Times New Roman" w:hAnsi="Centaur" w:cs="Calibri"/>
                <w:b/>
                <w:bCs/>
                <w:color w:val="000000"/>
                <w:kern w:val="0"/>
                <w:sz w:val="18"/>
                <w:szCs w:val="18"/>
                <w:lang w:eastAsia="en-US" w:bidi="th-TH"/>
              </w:rPr>
              <w:t>J</w:t>
            </w:r>
          </w:p>
        </w:tc>
        <w:tc>
          <w:tcPr>
            <w:tcW w:w="327" w:type="dxa"/>
            <w:tcBorders>
              <w:top w:val="nil"/>
              <w:left w:val="nil"/>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b/>
                <w:bCs/>
                <w:color w:val="000000"/>
                <w:kern w:val="0"/>
                <w:sz w:val="18"/>
                <w:szCs w:val="18"/>
                <w:lang w:eastAsia="en-US" w:bidi="th-TH"/>
              </w:rPr>
            </w:pPr>
            <w:r w:rsidRPr="006326A3">
              <w:rPr>
                <w:rFonts w:ascii="Centaur" w:eastAsia="Times New Roman" w:hAnsi="Centaur" w:cs="Calibri"/>
                <w:b/>
                <w:bCs/>
                <w:color w:val="000000"/>
                <w:kern w:val="0"/>
                <w:sz w:val="18"/>
                <w:szCs w:val="18"/>
                <w:lang w:eastAsia="en-US" w:bidi="th-TH"/>
              </w:rPr>
              <w:t>A</w:t>
            </w:r>
          </w:p>
        </w:tc>
        <w:tc>
          <w:tcPr>
            <w:tcW w:w="327" w:type="dxa"/>
            <w:tcBorders>
              <w:top w:val="nil"/>
              <w:left w:val="nil"/>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b/>
                <w:bCs/>
                <w:color w:val="000000"/>
                <w:kern w:val="0"/>
                <w:sz w:val="18"/>
                <w:szCs w:val="18"/>
                <w:lang w:eastAsia="en-US" w:bidi="th-TH"/>
              </w:rPr>
            </w:pPr>
            <w:r w:rsidRPr="006326A3">
              <w:rPr>
                <w:rFonts w:ascii="Centaur" w:eastAsia="Times New Roman" w:hAnsi="Centaur" w:cs="Calibri"/>
                <w:b/>
                <w:bCs/>
                <w:color w:val="000000"/>
                <w:kern w:val="0"/>
                <w:sz w:val="18"/>
                <w:szCs w:val="18"/>
                <w:lang w:eastAsia="en-US" w:bidi="th-TH"/>
              </w:rPr>
              <w:t>S</w:t>
            </w:r>
          </w:p>
        </w:tc>
        <w:tc>
          <w:tcPr>
            <w:tcW w:w="327" w:type="dxa"/>
            <w:tcBorders>
              <w:top w:val="nil"/>
              <w:left w:val="nil"/>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b/>
                <w:bCs/>
                <w:color w:val="000000"/>
                <w:kern w:val="0"/>
                <w:sz w:val="18"/>
                <w:szCs w:val="18"/>
                <w:lang w:eastAsia="en-US" w:bidi="th-TH"/>
              </w:rPr>
            </w:pPr>
            <w:r w:rsidRPr="006326A3">
              <w:rPr>
                <w:rFonts w:ascii="Centaur" w:eastAsia="Times New Roman" w:hAnsi="Centaur" w:cs="Calibri"/>
                <w:b/>
                <w:bCs/>
                <w:color w:val="000000"/>
                <w:kern w:val="0"/>
                <w:sz w:val="18"/>
                <w:szCs w:val="18"/>
                <w:lang w:eastAsia="en-US" w:bidi="th-TH"/>
              </w:rPr>
              <w:t>O</w:t>
            </w:r>
          </w:p>
        </w:tc>
        <w:tc>
          <w:tcPr>
            <w:tcW w:w="329" w:type="dxa"/>
            <w:tcBorders>
              <w:top w:val="nil"/>
              <w:left w:val="nil"/>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b/>
                <w:bCs/>
                <w:color w:val="000000"/>
                <w:kern w:val="0"/>
                <w:sz w:val="18"/>
                <w:szCs w:val="18"/>
                <w:lang w:eastAsia="en-US" w:bidi="th-TH"/>
              </w:rPr>
            </w:pPr>
            <w:r w:rsidRPr="006326A3">
              <w:rPr>
                <w:rFonts w:ascii="Centaur" w:eastAsia="Times New Roman" w:hAnsi="Centaur" w:cs="Calibri"/>
                <w:b/>
                <w:bCs/>
                <w:color w:val="000000"/>
                <w:kern w:val="0"/>
                <w:sz w:val="18"/>
                <w:szCs w:val="18"/>
                <w:lang w:eastAsia="en-US" w:bidi="th-TH"/>
              </w:rPr>
              <w:t>N</w:t>
            </w:r>
          </w:p>
        </w:tc>
        <w:tc>
          <w:tcPr>
            <w:tcW w:w="328" w:type="dxa"/>
            <w:tcBorders>
              <w:top w:val="nil"/>
              <w:left w:val="nil"/>
              <w:bottom w:val="single" w:sz="8" w:space="0" w:color="auto"/>
              <w:right w:val="single" w:sz="8"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b/>
                <w:bCs/>
                <w:color w:val="000000"/>
                <w:kern w:val="0"/>
                <w:sz w:val="18"/>
                <w:szCs w:val="18"/>
                <w:lang w:eastAsia="en-US" w:bidi="th-TH"/>
              </w:rPr>
            </w:pPr>
            <w:r w:rsidRPr="006326A3">
              <w:rPr>
                <w:rFonts w:ascii="Centaur" w:eastAsia="Times New Roman" w:hAnsi="Centaur" w:cs="Calibri"/>
                <w:b/>
                <w:bCs/>
                <w:color w:val="000000"/>
                <w:kern w:val="0"/>
                <w:sz w:val="18"/>
                <w:szCs w:val="18"/>
                <w:lang w:eastAsia="en-US" w:bidi="th-TH"/>
              </w:rPr>
              <w:t>D</w:t>
            </w:r>
          </w:p>
        </w:tc>
        <w:tc>
          <w:tcPr>
            <w:tcW w:w="328" w:type="dxa"/>
            <w:tcBorders>
              <w:top w:val="nil"/>
              <w:left w:val="nil"/>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b/>
                <w:bCs/>
                <w:color w:val="000000"/>
                <w:kern w:val="0"/>
                <w:sz w:val="18"/>
                <w:szCs w:val="18"/>
                <w:lang w:eastAsia="en-US" w:bidi="th-TH"/>
              </w:rPr>
            </w:pPr>
            <w:r w:rsidRPr="006326A3">
              <w:rPr>
                <w:rFonts w:ascii="Centaur" w:eastAsia="Times New Roman" w:hAnsi="Centaur" w:cs="Calibri"/>
                <w:b/>
                <w:bCs/>
                <w:color w:val="000000"/>
                <w:kern w:val="0"/>
                <w:sz w:val="18"/>
                <w:szCs w:val="18"/>
                <w:lang w:eastAsia="en-US" w:bidi="th-TH"/>
              </w:rPr>
              <w:t>J</w:t>
            </w:r>
          </w:p>
        </w:tc>
        <w:tc>
          <w:tcPr>
            <w:tcW w:w="292" w:type="dxa"/>
            <w:tcBorders>
              <w:top w:val="nil"/>
              <w:left w:val="nil"/>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b/>
                <w:bCs/>
                <w:color w:val="000000"/>
                <w:kern w:val="0"/>
                <w:sz w:val="18"/>
                <w:szCs w:val="18"/>
                <w:lang w:eastAsia="en-US" w:bidi="th-TH"/>
              </w:rPr>
            </w:pPr>
            <w:r w:rsidRPr="006326A3">
              <w:rPr>
                <w:rFonts w:ascii="Centaur" w:eastAsia="Times New Roman" w:hAnsi="Centaur" w:cs="Calibri"/>
                <w:b/>
                <w:bCs/>
                <w:color w:val="000000"/>
                <w:kern w:val="0"/>
                <w:sz w:val="18"/>
                <w:szCs w:val="18"/>
                <w:lang w:eastAsia="en-US" w:bidi="th-TH"/>
              </w:rPr>
              <w:t>F</w:t>
            </w:r>
          </w:p>
        </w:tc>
        <w:tc>
          <w:tcPr>
            <w:tcW w:w="346" w:type="dxa"/>
            <w:tcBorders>
              <w:top w:val="nil"/>
              <w:left w:val="nil"/>
              <w:bottom w:val="single" w:sz="8" w:space="0" w:color="auto"/>
              <w:right w:val="nil"/>
            </w:tcBorders>
            <w:shd w:val="clear" w:color="auto" w:fill="auto"/>
            <w:noWrap/>
            <w:vAlign w:val="center"/>
            <w:hideMark/>
          </w:tcPr>
          <w:p w:rsidR="006326A3" w:rsidRPr="006326A3" w:rsidRDefault="006326A3" w:rsidP="006326A3">
            <w:pPr>
              <w:widowControl/>
              <w:jc w:val="center"/>
              <w:rPr>
                <w:rFonts w:ascii="Centaur" w:eastAsia="Times New Roman" w:hAnsi="Centaur" w:cs="Calibri"/>
                <w:b/>
                <w:bCs/>
                <w:color w:val="000000"/>
                <w:kern w:val="0"/>
                <w:sz w:val="18"/>
                <w:szCs w:val="18"/>
                <w:lang w:eastAsia="en-US" w:bidi="th-TH"/>
              </w:rPr>
            </w:pPr>
            <w:r w:rsidRPr="006326A3">
              <w:rPr>
                <w:rFonts w:ascii="Centaur" w:eastAsia="Times New Roman" w:hAnsi="Centaur" w:cs="Calibri"/>
                <w:b/>
                <w:bCs/>
                <w:color w:val="000000"/>
                <w:kern w:val="0"/>
                <w:sz w:val="18"/>
                <w:szCs w:val="18"/>
                <w:lang w:eastAsia="en-US" w:bidi="th-TH"/>
              </w:rPr>
              <w:t>M</w:t>
            </w:r>
          </w:p>
        </w:tc>
        <w:tc>
          <w:tcPr>
            <w:tcW w:w="328" w:type="dxa"/>
            <w:tcBorders>
              <w:top w:val="nil"/>
              <w:left w:val="single" w:sz="12" w:space="0" w:color="FF0000"/>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b/>
                <w:bCs/>
                <w:color w:val="000000"/>
                <w:kern w:val="0"/>
                <w:sz w:val="18"/>
                <w:szCs w:val="18"/>
                <w:lang w:eastAsia="en-US" w:bidi="th-TH"/>
              </w:rPr>
            </w:pPr>
            <w:r w:rsidRPr="006326A3">
              <w:rPr>
                <w:rFonts w:ascii="Centaur" w:eastAsia="Times New Roman" w:hAnsi="Centaur" w:cs="Calibri"/>
                <w:b/>
                <w:bCs/>
                <w:color w:val="000000"/>
                <w:kern w:val="0"/>
                <w:sz w:val="18"/>
                <w:szCs w:val="18"/>
                <w:lang w:eastAsia="en-US" w:bidi="th-TH"/>
              </w:rPr>
              <w:t>A</w:t>
            </w:r>
          </w:p>
        </w:tc>
        <w:tc>
          <w:tcPr>
            <w:tcW w:w="346" w:type="dxa"/>
            <w:tcBorders>
              <w:top w:val="nil"/>
              <w:left w:val="nil"/>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b/>
                <w:bCs/>
                <w:color w:val="000000"/>
                <w:kern w:val="0"/>
                <w:sz w:val="18"/>
                <w:szCs w:val="18"/>
                <w:lang w:eastAsia="en-US" w:bidi="th-TH"/>
              </w:rPr>
            </w:pPr>
            <w:r w:rsidRPr="006326A3">
              <w:rPr>
                <w:rFonts w:ascii="Centaur" w:eastAsia="Times New Roman" w:hAnsi="Centaur" w:cs="Calibri"/>
                <w:b/>
                <w:bCs/>
                <w:color w:val="000000"/>
                <w:kern w:val="0"/>
                <w:sz w:val="18"/>
                <w:szCs w:val="18"/>
                <w:lang w:eastAsia="en-US" w:bidi="th-TH"/>
              </w:rPr>
              <w:t>M</w:t>
            </w:r>
          </w:p>
        </w:tc>
        <w:tc>
          <w:tcPr>
            <w:tcW w:w="328" w:type="dxa"/>
            <w:tcBorders>
              <w:top w:val="nil"/>
              <w:left w:val="nil"/>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b/>
                <w:bCs/>
                <w:color w:val="000000"/>
                <w:kern w:val="0"/>
                <w:sz w:val="18"/>
                <w:szCs w:val="18"/>
                <w:lang w:eastAsia="en-US" w:bidi="th-TH"/>
              </w:rPr>
            </w:pPr>
            <w:r w:rsidRPr="006326A3">
              <w:rPr>
                <w:rFonts w:ascii="Centaur" w:eastAsia="Times New Roman" w:hAnsi="Centaur" w:cs="Calibri"/>
                <w:b/>
                <w:bCs/>
                <w:color w:val="000000"/>
                <w:kern w:val="0"/>
                <w:sz w:val="18"/>
                <w:szCs w:val="18"/>
                <w:lang w:eastAsia="en-US" w:bidi="th-TH"/>
              </w:rPr>
              <w:t>J</w:t>
            </w:r>
          </w:p>
        </w:tc>
        <w:tc>
          <w:tcPr>
            <w:tcW w:w="328" w:type="dxa"/>
            <w:tcBorders>
              <w:top w:val="nil"/>
              <w:left w:val="nil"/>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b/>
                <w:bCs/>
                <w:color w:val="000000"/>
                <w:kern w:val="0"/>
                <w:sz w:val="18"/>
                <w:szCs w:val="18"/>
                <w:lang w:eastAsia="en-US" w:bidi="th-TH"/>
              </w:rPr>
            </w:pPr>
            <w:r w:rsidRPr="006326A3">
              <w:rPr>
                <w:rFonts w:ascii="Centaur" w:eastAsia="Times New Roman" w:hAnsi="Centaur" w:cs="Calibri"/>
                <w:b/>
                <w:bCs/>
                <w:color w:val="000000"/>
                <w:kern w:val="0"/>
                <w:sz w:val="18"/>
                <w:szCs w:val="18"/>
                <w:lang w:eastAsia="en-US" w:bidi="th-TH"/>
              </w:rPr>
              <w:t>J</w:t>
            </w:r>
          </w:p>
        </w:tc>
        <w:tc>
          <w:tcPr>
            <w:tcW w:w="328" w:type="dxa"/>
            <w:tcBorders>
              <w:top w:val="nil"/>
              <w:left w:val="nil"/>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b/>
                <w:bCs/>
                <w:color w:val="000000"/>
                <w:kern w:val="0"/>
                <w:sz w:val="18"/>
                <w:szCs w:val="18"/>
                <w:lang w:eastAsia="en-US" w:bidi="th-TH"/>
              </w:rPr>
            </w:pPr>
            <w:r w:rsidRPr="006326A3">
              <w:rPr>
                <w:rFonts w:ascii="Centaur" w:eastAsia="Times New Roman" w:hAnsi="Centaur" w:cs="Calibri"/>
                <w:b/>
                <w:bCs/>
                <w:color w:val="000000"/>
                <w:kern w:val="0"/>
                <w:sz w:val="18"/>
                <w:szCs w:val="18"/>
                <w:lang w:eastAsia="en-US" w:bidi="th-TH"/>
              </w:rPr>
              <w:t>A</w:t>
            </w:r>
          </w:p>
        </w:tc>
        <w:tc>
          <w:tcPr>
            <w:tcW w:w="328" w:type="dxa"/>
            <w:tcBorders>
              <w:top w:val="nil"/>
              <w:left w:val="nil"/>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b/>
                <w:bCs/>
                <w:color w:val="000000"/>
                <w:kern w:val="0"/>
                <w:sz w:val="18"/>
                <w:szCs w:val="18"/>
                <w:lang w:eastAsia="en-US" w:bidi="th-TH"/>
              </w:rPr>
            </w:pPr>
            <w:r w:rsidRPr="006326A3">
              <w:rPr>
                <w:rFonts w:ascii="Centaur" w:eastAsia="Times New Roman" w:hAnsi="Centaur" w:cs="Calibri"/>
                <w:b/>
                <w:bCs/>
                <w:color w:val="000000"/>
                <w:kern w:val="0"/>
                <w:sz w:val="18"/>
                <w:szCs w:val="18"/>
                <w:lang w:eastAsia="en-US" w:bidi="th-TH"/>
              </w:rPr>
              <w:t>S</w:t>
            </w:r>
          </w:p>
        </w:tc>
        <w:tc>
          <w:tcPr>
            <w:tcW w:w="328" w:type="dxa"/>
            <w:tcBorders>
              <w:top w:val="nil"/>
              <w:left w:val="nil"/>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b/>
                <w:bCs/>
                <w:color w:val="000000"/>
                <w:kern w:val="0"/>
                <w:sz w:val="18"/>
                <w:szCs w:val="18"/>
                <w:lang w:eastAsia="en-US" w:bidi="th-TH"/>
              </w:rPr>
            </w:pPr>
            <w:r w:rsidRPr="006326A3">
              <w:rPr>
                <w:rFonts w:ascii="Centaur" w:eastAsia="Times New Roman" w:hAnsi="Centaur" w:cs="Calibri"/>
                <w:b/>
                <w:bCs/>
                <w:color w:val="000000"/>
                <w:kern w:val="0"/>
                <w:sz w:val="18"/>
                <w:szCs w:val="18"/>
                <w:lang w:eastAsia="en-US" w:bidi="th-TH"/>
              </w:rPr>
              <w:t>O</w:t>
            </w:r>
          </w:p>
        </w:tc>
        <w:tc>
          <w:tcPr>
            <w:tcW w:w="330" w:type="dxa"/>
            <w:tcBorders>
              <w:top w:val="nil"/>
              <w:left w:val="nil"/>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b/>
                <w:bCs/>
                <w:color w:val="000000"/>
                <w:kern w:val="0"/>
                <w:sz w:val="18"/>
                <w:szCs w:val="18"/>
                <w:lang w:eastAsia="en-US" w:bidi="th-TH"/>
              </w:rPr>
            </w:pPr>
            <w:r w:rsidRPr="006326A3">
              <w:rPr>
                <w:rFonts w:ascii="Centaur" w:eastAsia="Times New Roman" w:hAnsi="Centaur" w:cs="Calibri"/>
                <w:b/>
                <w:bCs/>
                <w:color w:val="000000"/>
                <w:kern w:val="0"/>
                <w:sz w:val="18"/>
                <w:szCs w:val="18"/>
                <w:lang w:eastAsia="en-US" w:bidi="th-TH"/>
              </w:rPr>
              <w:t>N</w:t>
            </w:r>
          </w:p>
        </w:tc>
        <w:tc>
          <w:tcPr>
            <w:tcW w:w="328" w:type="dxa"/>
            <w:tcBorders>
              <w:top w:val="nil"/>
              <w:left w:val="nil"/>
              <w:bottom w:val="single" w:sz="8" w:space="0" w:color="auto"/>
              <w:right w:val="single" w:sz="8"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b/>
                <w:bCs/>
                <w:color w:val="000000"/>
                <w:kern w:val="0"/>
                <w:sz w:val="18"/>
                <w:szCs w:val="18"/>
                <w:lang w:eastAsia="en-US" w:bidi="th-TH"/>
              </w:rPr>
            </w:pPr>
            <w:r w:rsidRPr="006326A3">
              <w:rPr>
                <w:rFonts w:ascii="Centaur" w:eastAsia="Times New Roman" w:hAnsi="Centaur" w:cs="Calibri"/>
                <w:b/>
                <w:bCs/>
                <w:color w:val="000000"/>
                <w:kern w:val="0"/>
                <w:sz w:val="18"/>
                <w:szCs w:val="18"/>
                <w:lang w:eastAsia="en-US" w:bidi="th-TH"/>
              </w:rPr>
              <w:t>D</w:t>
            </w:r>
          </w:p>
        </w:tc>
        <w:tc>
          <w:tcPr>
            <w:tcW w:w="328" w:type="dxa"/>
            <w:tcBorders>
              <w:top w:val="nil"/>
              <w:left w:val="nil"/>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b/>
                <w:bCs/>
                <w:color w:val="000000"/>
                <w:kern w:val="0"/>
                <w:sz w:val="18"/>
                <w:szCs w:val="18"/>
                <w:lang w:eastAsia="en-US" w:bidi="th-TH"/>
              </w:rPr>
            </w:pPr>
            <w:r w:rsidRPr="006326A3">
              <w:rPr>
                <w:rFonts w:ascii="Centaur" w:eastAsia="Times New Roman" w:hAnsi="Centaur" w:cs="Calibri"/>
                <w:b/>
                <w:bCs/>
                <w:color w:val="000000"/>
                <w:kern w:val="0"/>
                <w:sz w:val="18"/>
                <w:szCs w:val="18"/>
                <w:lang w:eastAsia="en-US" w:bidi="th-TH"/>
              </w:rPr>
              <w:t>J</w:t>
            </w:r>
          </w:p>
        </w:tc>
        <w:tc>
          <w:tcPr>
            <w:tcW w:w="292" w:type="dxa"/>
            <w:tcBorders>
              <w:top w:val="nil"/>
              <w:left w:val="nil"/>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b/>
                <w:bCs/>
                <w:color w:val="000000"/>
                <w:kern w:val="0"/>
                <w:sz w:val="18"/>
                <w:szCs w:val="18"/>
                <w:lang w:eastAsia="en-US" w:bidi="th-TH"/>
              </w:rPr>
            </w:pPr>
            <w:r w:rsidRPr="006326A3">
              <w:rPr>
                <w:rFonts w:ascii="Centaur" w:eastAsia="Times New Roman" w:hAnsi="Centaur" w:cs="Calibri"/>
                <w:b/>
                <w:bCs/>
                <w:color w:val="000000"/>
                <w:kern w:val="0"/>
                <w:sz w:val="18"/>
                <w:szCs w:val="18"/>
                <w:lang w:eastAsia="en-US" w:bidi="th-TH"/>
              </w:rPr>
              <w:t>F</w:t>
            </w:r>
          </w:p>
        </w:tc>
        <w:tc>
          <w:tcPr>
            <w:tcW w:w="346" w:type="dxa"/>
            <w:tcBorders>
              <w:top w:val="nil"/>
              <w:left w:val="nil"/>
              <w:bottom w:val="single" w:sz="8" w:space="0" w:color="auto"/>
              <w:right w:val="nil"/>
            </w:tcBorders>
            <w:shd w:val="clear" w:color="auto" w:fill="auto"/>
            <w:noWrap/>
            <w:vAlign w:val="center"/>
            <w:hideMark/>
          </w:tcPr>
          <w:p w:rsidR="006326A3" w:rsidRPr="006326A3" w:rsidRDefault="006326A3" w:rsidP="006326A3">
            <w:pPr>
              <w:widowControl/>
              <w:jc w:val="center"/>
              <w:rPr>
                <w:rFonts w:ascii="Centaur" w:eastAsia="Times New Roman" w:hAnsi="Centaur" w:cs="Calibri"/>
                <w:b/>
                <w:bCs/>
                <w:color w:val="000000"/>
                <w:kern w:val="0"/>
                <w:sz w:val="18"/>
                <w:szCs w:val="18"/>
                <w:lang w:eastAsia="en-US" w:bidi="th-TH"/>
              </w:rPr>
            </w:pPr>
            <w:r w:rsidRPr="006326A3">
              <w:rPr>
                <w:rFonts w:ascii="Centaur" w:eastAsia="Times New Roman" w:hAnsi="Centaur" w:cs="Calibri"/>
                <w:b/>
                <w:bCs/>
                <w:color w:val="000000"/>
                <w:kern w:val="0"/>
                <w:sz w:val="18"/>
                <w:szCs w:val="18"/>
                <w:lang w:eastAsia="en-US" w:bidi="th-TH"/>
              </w:rPr>
              <w:t>M</w:t>
            </w:r>
          </w:p>
        </w:tc>
        <w:tc>
          <w:tcPr>
            <w:tcW w:w="328" w:type="dxa"/>
            <w:tcBorders>
              <w:top w:val="nil"/>
              <w:left w:val="single" w:sz="12" w:space="0" w:color="FF0000"/>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b/>
                <w:bCs/>
                <w:color w:val="000000"/>
                <w:kern w:val="0"/>
                <w:sz w:val="18"/>
                <w:szCs w:val="18"/>
                <w:lang w:eastAsia="en-US" w:bidi="th-TH"/>
              </w:rPr>
            </w:pPr>
            <w:r w:rsidRPr="006326A3">
              <w:rPr>
                <w:rFonts w:ascii="Centaur" w:eastAsia="Times New Roman" w:hAnsi="Centaur" w:cs="Calibri"/>
                <w:b/>
                <w:bCs/>
                <w:color w:val="000000"/>
                <w:kern w:val="0"/>
                <w:sz w:val="18"/>
                <w:szCs w:val="18"/>
                <w:lang w:eastAsia="en-US" w:bidi="th-TH"/>
              </w:rPr>
              <w:t>A</w:t>
            </w:r>
          </w:p>
        </w:tc>
        <w:tc>
          <w:tcPr>
            <w:tcW w:w="346" w:type="dxa"/>
            <w:tcBorders>
              <w:top w:val="nil"/>
              <w:left w:val="nil"/>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b/>
                <w:bCs/>
                <w:color w:val="000000"/>
                <w:kern w:val="0"/>
                <w:sz w:val="18"/>
                <w:szCs w:val="18"/>
                <w:lang w:eastAsia="en-US" w:bidi="th-TH"/>
              </w:rPr>
            </w:pPr>
            <w:r w:rsidRPr="006326A3">
              <w:rPr>
                <w:rFonts w:ascii="Centaur" w:eastAsia="Times New Roman" w:hAnsi="Centaur" w:cs="Calibri"/>
                <w:b/>
                <w:bCs/>
                <w:color w:val="000000"/>
                <w:kern w:val="0"/>
                <w:sz w:val="18"/>
                <w:szCs w:val="18"/>
                <w:lang w:eastAsia="en-US" w:bidi="th-TH"/>
              </w:rPr>
              <w:t>M</w:t>
            </w:r>
          </w:p>
        </w:tc>
        <w:tc>
          <w:tcPr>
            <w:tcW w:w="328" w:type="dxa"/>
            <w:tcBorders>
              <w:top w:val="nil"/>
              <w:left w:val="nil"/>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b/>
                <w:bCs/>
                <w:color w:val="000000"/>
                <w:kern w:val="0"/>
                <w:sz w:val="18"/>
                <w:szCs w:val="18"/>
                <w:lang w:eastAsia="en-US" w:bidi="th-TH"/>
              </w:rPr>
            </w:pPr>
            <w:r w:rsidRPr="006326A3">
              <w:rPr>
                <w:rFonts w:ascii="Centaur" w:eastAsia="Times New Roman" w:hAnsi="Centaur" w:cs="Calibri"/>
                <w:b/>
                <w:bCs/>
                <w:color w:val="000000"/>
                <w:kern w:val="0"/>
                <w:sz w:val="18"/>
                <w:szCs w:val="18"/>
                <w:lang w:eastAsia="en-US" w:bidi="th-TH"/>
              </w:rPr>
              <w:t>J</w:t>
            </w:r>
          </w:p>
        </w:tc>
        <w:tc>
          <w:tcPr>
            <w:tcW w:w="328" w:type="dxa"/>
            <w:tcBorders>
              <w:top w:val="nil"/>
              <w:left w:val="nil"/>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b/>
                <w:bCs/>
                <w:color w:val="000000"/>
                <w:kern w:val="0"/>
                <w:sz w:val="18"/>
                <w:szCs w:val="18"/>
                <w:lang w:eastAsia="en-US" w:bidi="th-TH"/>
              </w:rPr>
            </w:pPr>
            <w:r w:rsidRPr="006326A3">
              <w:rPr>
                <w:rFonts w:ascii="Centaur" w:eastAsia="Times New Roman" w:hAnsi="Centaur" w:cs="Calibri"/>
                <w:b/>
                <w:bCs/>
                <w:color w:val="000000"/>
                <w:kern w:val="0"/>
                <w:sz w:val="18"/>
                <w:szCs w:val="18"/>
                <w:lang w:eastAsia="en-US" w:bidi="th-TH"/>
              </w:rPr>
              <w:t>J</w:t>
            </w:r>
          </w:p>
        </w:tc>
        <w:tc>
          <w:tcPr>
            <w:tcW w:w="328" w:type="dxa"/>
            <w:tcBorders>
              <w:top w:val="nil"/>
              <w:left w:val="nil"/>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b/>
                <w:bCs/>
                <w:color w:val="000000"/>
                <w:kern w:val="0"/>
                <w:sz w:val="18"/>
                <w:szCs w:val="18"/>
                <w:lang w:eastAsia="en-US" w:bidi="th-TH"/>
              </w:rPr>
            </w:pPr>
            <w:r w:rsidRPr="006326A3">
              <w:rPr>
                <w:rFonts w:ascii="Centaur" w:eastAsia="Times New Roman" w:hAnsi="Centaur" w:cs="Calibri"/>
                <w:b/>
                <w:bCs/>
                <w:color w:val="000000"/>
                <w:kern w:val="0"/>
                <w:sz w:val="18"/>
                <w:szCs w:val="18"/>
                <w:lang w:eastAsia="en-US" w:bidi="th-TH"/>
              </w:rPr>
              <w:t>A</w:t>
            </w:r>
          </w:p>
        </w:tc>
        <w:tc>
          <w:tcPr>
            <w:tcW w:w="328" w:type="dxa"/>
            <w:tcBorders>
              <w:top w:val="nil"/>
              <w:left w:val="nil"/>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b/>
                <w:bCs/>
                <w:color w:val="000000"/>
                <w:kern w:val="0"/>
                <w:sz w:val="18"/>
                <w:szCs w:val="18"/>
                <w:lang w:eastAsia="en-US" w:bidi="th-TH"/>
              </w:rPr>
            </w:pPr>
            <w:r w:rsidRPr="006326A3">
              <w:rPr>
                <w:rFonts w:ascii="Centaur" w:eastAsia="Times New Roman" w:hAnsi="Centaur" w:cs="Calibri"/>
                <w:b/>
                <w:bCs/>
                <w:color w:val="000000"/>
                <w:kern w:val="0"/>
                <w:sz w:val="18"/>
                <w:szCs w:val="18"/>
                <w:lang w:eastAsia="en-US" w:bidi="th-TH"/>
              </w:rPr>
              <w:t>S</w:t>
            </w:r>
          </w:p>
        </w:tc>
        <w:tc>
          <w:tcPr>
            <w:tcW w:w="328" w:type="dxa"/>
            <w:tcBorders>
              <w:top w:val="nil"/>
              <w:left w:val="nil"/>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b/>
                <w:bCs/>
                <w:color w:val="000000"/>
                <w:kern w:val="0"/>
                <w:sz w:val="18"/>
                <w:szCs w:val="18"/>
                <w:lang w:eastAsia="en-US" w:bidi="th-TH"/>
              </w:rPr>
            </w:pPr>
            <w:r w:rsidRPr="006326A3">
              <w:rPr>
                <w:rFonts w:ascii="Centaur" w:eastAsia="Times New Roman" w:hAnsi="Centaur" w:cs="Calibri"/>
                <w:b/>
                <w:bCs/>
                <w:color w:val="000000"/>
                <w:kern w:val="0"/>
                <w:sz w:val="18"/>
                <w:szCs w:val="18"/>
                <w:lang w:eastAsia="en-US" w:bidi="th-TH"/>
              </w:rPr>
              <w:t>O</w:t>
            </w:r>
          </w:p>
        </w:tc>
        <w:tc>
          <w:tcPr>
            <w:tcW w:w="330" w:type="dxa"/>
            <w:tcBorders>
              <w:top w:val="nil"/>
              <w:left w:val="nil"/>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b/>
                <w:bCs/>
                <w:color w:val="000000"/>
                <w:kern w:val="0"/>
                <w:sz w:val="18"/>
                <w:szCs w:val="18"/>
                <w:lang w:eastAsia="en-US" w:bidi="th-TH"/>
              </w:rPr>
            </w:pPr>
            <w:r w:rsidRPr="006326A3">
              <w:rPr>
                <w:rFonts w:ascii="Centaur" w:eastAsia="Times New Roman" w:hAnsi="Centaur" w:cs="Calibri"/>
                <w:b/>
                <w:bCs/>
                <w:color w:val="000000"/>
                <w:kern w:val="0"/>
                <w:sz w:val="18"/>
                <w:szCs w:val="18"/>
                <w:lang w:eastAsia="en-US" w:bidi="th-TH"/>
              </w:rPr>
              <w:t>N</w:t>
            </w:r>
          </w:p>
        </w:tc>
        <w:tc>
          <w:tcPr>
            <w:tcW w:w="328" w:type="dxa"/>
            <w:tcBorders>
              <w:top w:val="nil"/>
              <w:left w:val="nil"/>
              <w:bottom w:val="single" w:sz="8" w:space="0" w:color="auto"/>
              <w:right w:val="single" w:sz="8"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b/>
                <w:bCs/>
                <w:color w:val="000000"/>
                <w:kern w:val="0"/>
                <w:sz w:val="18"/>
                <w:szCs w:val="18"/>
                <w:lang w:eastAsia="en-US" w:bidi="th-TH"/>
              </w:rPr>
            </w:pPr>
            <w:r w:rsidRPr="006326A3">
              <w:rPr>
                <w:rFonts w:ascii="Centaur" w:eastAsia="Times New Roman" w:hAnsi="Centaur" w:cs="Calibri"/>
                <w:b/>
                <w:bCs/>
                <w:color w:val="000000"/>
                <w:kern w:val="0"/>
                <w:sz w:val="18"/>
                <w:szCs w:val="18"/>
                <w:lang w:eastAsia="en-US" w:bidi="th-TH"/>
              </w:rPr>
              <w:t>D</w:t>
            </w:r>
          </w:p>
        </w:tc>
        <w:tc>
          <w:tcPr>
            <w:tcW w:w="328" w:type="dxa"/>
            <w:tcBorders>
              <w:top w:val="nil"/>
              <w:left w:val="nil"/>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b/>
                <w:bCs/>
                <w:color w:val="000000"/>
                <w:kern w:val="0"/>
                <w:sz w:val="18"/>
                <w:szCs w:val="18"/>
                <w:lang w:eastAsia="en-US" w:bidi="th-TH"/>
              </w:rPr>
            </w:pPr>
            <w:r w:rsidRPr="006326A3">
              <w:rPr>
                <w:rFonts w:ascii="Centaur" w:eastAsia="Times New Roman" w:hAnsi="Centaur" w:cs="Calibri"/>
                <w:b/>
                <w:bCs/>
                <w:color w:val="000000"/>
                <w:kern w:val="0"/>
                <w:sz w:val="18"/>
                <w:szCs w:val="18"/>
                <w:lang w:eastAsia="en-US" w:bidi="th-TH"/>
              </w:rPr>
              <w:t>J</w:t>
            </w:r>
          </w:p>
        </w:tc>
        <w:tc>
          <w:tcPr>
            <w:tcW w:w="292" w:type="dxa"/>
            <w:tcBorders>
              <w:top w:val="nil"/>
              <w:left w:val="nil"/>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b/>
                <w:bCs/>
                <w:color w:val="000000"/>
                <w:kern w:val="0"/>
                <w:sz w:val="18"/>
                <w:szCs w:val="18"/>
                <w:lang w:eastAsia="en-US" w:bidi="th-TH"/>
              </w:rPr>
            </w:pPr>
            <w:r w:rsidRPr="006326A3">
              <w:rPr>
                <w:rFonts w:ascii="Centaur" w:eastAsia="Times New Roman" w:hAnsi="Centaur" w:cs="Calibri"/>
                <w:b/>
                <w:bCs/>
                <w:color w:val="000000"/>
                <w:kern w:val="0"/>
                <w:sz w:val="18"/>
                <w:szCs w:val="18"/>
                <w:lang w:eastAsia="en-US" w:bidi="th-TH"/>
              </w:rPr>
              <w:t>F</w:t>
            </w:r>
          </w:p>
        </w:tc>
        <w:tc>
          <w:tcPr>
            <w:tcW w:w="346" w:type="dxa"/>
            <w:tcBorders>
              <w:top w:val="nil"/>
              <w:left w:val="nil"/>
              <w:bottom w:val="single" w:sz="8" w:space="0" w:color="auto"/>
              <w:right w:val="single" w:sz="12" w:space="0" w:color="FF0000"/>
            </w:tcBorders>
            <w:shd w:val="clear" w:color="auto" w:fill="auto"/>
            <w:noWrap/>
            <w:vAlign w:val="center"/>
            <w:hideMark/>
          </w:tcPr>
          <w:p w:rsidR="006326A3" w:rsidRPr="006326A3" w:rsidRDefault="006326A3" w:rsidP="006326A3">
            <w:pPr>
              <w:widowControl/>
              <w:jc w:val="center"/>
              <w:rPr>
                <w:rFonts w:ascii="Centaur" w:eastAsia="Times New Roman" w:hAnsi="Centaur" w:cs="Calibri"/>
                <w:b/>
                <w:bCs/>
                <w:color w:val="000000"/>
                <w:kern w:val="0"/>
                <w:sz w:val="18"/>
                <w:szCs w:val="18"/>
                <w:lang w:eastAsia="en-US" w:bidi="th-TH"/>
              </w:rPr>
            </w:pPr>
            <w:r w:rsidRPr="006326A3">
              <w:rPr>
                <w:rFonts w:ascii="Centaur" w:eastAsia="Times New Roman" w:hAnsi="Centaur" w:cs="Calibri"/>
                <w:b/>
                <w:bCs/>
                <w:color w:val="000000"/>
                <w:kern w:val="0"/>
                <w:sz w:val="18"/>
                <w:szCs w:val="18"/>
                <w:lang w:eastAsia="en-US" w:bidi="th-TH"/>
              </w:rPr>
              <w:t>M</w:t>
            </w:r>
          </w:p>
        </w:tc>
        <w:tc>
          <w:tcPr>
            <w:tcW w:w="328" w:type="dxa"/>
            <w:tcBorders>
              <w:top w:val="nil"/>
              <w:left w:val="nil"/>
              <w:bottom w:val="single" w:sz="8" w:space="0" w:color="auto"/>
              <w:right w:val="single" w:sz="8"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b/>
                <w:bCs/>
                <w:color w:val="000000"/>
                <w:kern w:val="0"/>
                <w:sz w:val="18"/>
                <w:szCs w:val="18"/>
                <w:lang w:eastAsia="en-US" w:bidi="th-TH"/>
              </w:rPr>
            </w:pPr>
            <w:r w:rsidRPr="006326A3">
              <w:rPr>
                <w:rFonts w:ascii="Centaur" w:eastAsia="Times New Roman" w:hAnsi="Centaur" w:cs="Calibri"/>
                <w:b/>
                <w:bCs/>
                <w:color w:val="000000"/>
                <w:kern w:val="0"/>
                <w:sz w:val="18"/>
                <w:szCs w:val="18"/>
                <w:lang w:eastAsia="en-US" w:bidi="th-TH"/>
              </w:rPr>
              <w:t>A</w:t>
            </w:r>
          </w:p>
        </w:tc>
      </w:tr>
      <w:tr w:rsidR="006326A3" w:rsidRPr="006326A3" w:rsidTr="00FE18BE">
        <w:trPr>
          <w:trHeight w:val="828"/>
        </w:trPr>
        <w:tc>
          <w:tcPr>
            <w:tcW w:w="2420" w:type="dxa"/>
            <w:tcBorders>
              <w:top w:val="single" w:sz="4" w:space="0" w:color="auto"/>
              <w:left w:val="single" w:sz="8" w:space="0" w:color="auto"/>
              <w:bottom w:val="single" w:sz="4" w:space="0" w:color="auto"/>
              <w:right w:val="single" w:sz="12" w:space="0" w:color="FF0000"/>
            </w:tcBorders>
            <w:shd w:val="clear" w:color="auto" w:fill="auto"/>
            <w:vAlign w:val="center"/>
            <w:hideMark/>
          </w:tcPr>
          <w:p w:rsidR="006326A3" w:rsidRPr="006326A3" w:rsidRDefault="006326A3" w:rsidP="006326A3">
            <w:pPr>
              <w:widowControl/>
              <w:jc w:val="left"/>
              <w:rPr>
                <w:rFonts w:ascii="Centaur" w:eastAsia="Times New Roman" w:hAnsi="Centaur" w:cs="Calibri"/>
                <w:b/>
                <w:bCs/>
                <w:color w:val="000000"/>
                <w:kern w:val="0"/>
                <w:sz w:val="20"/>
                <w:lang w:eastAsia="en-US" w:bidi="th-TH"/>
              </w:rPr>
            </w:pPr>
            <w:r w:rsidRPr="006326A3">
              <w:rPr>
                <w:rFonts w:ascii="Centaur" w:eastAsia="Times New Roman" w:hAnsi="Centaur" w:cs="Calibri"/>
                <w:b/>
                <w:bCs/>
                <w:color w:val="000000"/>
                <w:kern w:val="0"/>
                <w:sz w:val="20"/>
                <w:lang w:eastAsia="en-US" w:bidi="th-TH"/>
              </w:rPr>
              <w:t>Teachers' conferences - Kick-off meeting &amp; school selection meetings</w:t>
            </w:r>
          </w:p>
        </w:tc>
        <w:tc>
          <w:tcPr>
            <w:tcW w:w="327"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45" w:type="dxa"/>
            <w:tcBorders>
              <w:top w:val="nil"/>
              <w:left w:val="single" w:sz="4" w:space="0" w:color="auto"/>
              <w:bottom w:val="single" w:sz="4" w:space="0" w:color="auto"/>
              <w:right w:val="single" w:sz="4" w:space="0" w:color="auto"/>
            </w:tcBorders>
            <w:shd w:val="clear" w:color="auto" w:fill="auto"/>
            <w:noWrap/>
            <w:vAlign w:val="center"/>
            <w:hideMark/>
          </w:tcPr>
          <w:p w:rsidR="006326A3" w:rsidRPr="006326A3" w:rsidRDefault="00FE18BE" w:rsidP="00FE18BE">
            <w:pPr>
              <w:widowControl/>
              <w:jc w:val="center"/>
              <w:rPr>
                <w:rFonts w:ascii="Centaur" w:eastAsia="Times New Roman" w:hAnsi="Centaur" w:cs="Calibri"/>
                <w:color w:val="000000"/>
                <w:kern w:val="0"/>
                <w:sz w:val="20"/>
                <w:lang w:eastAsia="en-US" w:bidi="th-TH"/>
              </w:rPr>
            </w:pPr>
            <w:r>
              <w:rPr>
                <w:rFonts w:ascii="Centaur" w:eastAsia="Times New Roman" w:hAnsi="Centaur" w:cs="Calibri"/>
                <w:color w:val="000000"/>
                <w:kern w:val="0"/>
                <w:sz w:val="20"/>
                <w:lang w:eastAsia="en-US" w:bidi="th-TH"/>
              </w:rPr>
              <w:t>X</w:t>
            </w:r>
          </w:p>
        </w:tc>
        <w:tc>
          <w:tcPr>
            <w:tcW w:w="327" w:type="dxa"/>
            <w:tcBorders>
              <w:top w:val="nil"/>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7" w:type="dxa"/>
            <w:tcBorders>
              <w:top w:val="nil"/>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7" w:type="dxa"/>
            <w:tcBorders>
              <w:top w:val="nil"/>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7" w:type="dxa"/>
            <w:tcBorders>
              <w:top w:val="nil"/>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7" w:type="dxa"/>
            <w:tcBorders>
              <w:top w:val="nil"/>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9" w:type="dxa"/>
            <w:tcBorders>
              <w:top w:val="nil"/>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nil"/>
              <w:left w:val="single" w:sz="4" w:space="0" w:color="auto"/>
              <w:bottom w:val="single" w:sz="4" w:space="0" w:color="auto"/>
              <w:right w:val="single" w:sz="8"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nil"/>
              <w:left w:val="single" w:sz="8"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292" w:type="dxa"/>
            <w:tcBorders>
              <w:top w:val="nil"/>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46" w:type="dxa"/>
            <w:tcBorders>
              <w:top w:val="nil"/>
              <w:left w:val="single" w:sz="4" w:space="0" w:color="auto"/>
              <w:bottom w:val="single" w:sz="4" w:space="0" w:color="auto"/>
              <w:right w:val="nil"/>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nil"/>
              <w:left w:val="single" w:sz="12" w:space="0" w:color="FF0000"/>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46" w:type="dxa"/>
            <w:tcBorders>
              <w:top w:val="nil"/>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nil"/>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nil"/>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nil"/>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nil"/>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nil"/>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30" w:type="dxa"/>
            <w:tcBorders>
              <w:top w:val="nil"/>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nil"/>
              <w:left w:val="single" w:sz="4" w:space="0" w:color="auto"/>
              <w:bottom w:val="single" w:sz="4" w:space="0" w:color="auto"/>
              <w:right w:val="single" w:sz="8"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nil"/>
              <w:left w:val="single" w:sz="8"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292" w:type="dxa"/>
            <w:tcBorders>
              <w:top w:val="nil"/>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46" w:type="dxa"/>
            <w:tcBorders>
              <w:top w:val="nil"/>
              <w:left w:val="single" w:sz="4" w:space="0" w:color="auto"/>
              <w:bottom w:val="single" w:sz="4" w:space="0" w:color="auto"/>
              <w:right w:val="nil"/>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nil"/>
              <w:left w:val="single" w:sz="12" w:space="0" w:color="FF0000"/>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46" w:type="dxa"/>
            <w:tcBorders>
              <w:top w:val="nil"/>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nil"/>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nil"/>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nil"/>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nil"/>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nil"/>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30" w:type="dxa"/>
            <w:tcBorders>
              <w:top w:val="nil"/>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nil"/>
              <w:left w:val="single" w:sz="4" w:space="0" w:color="auto"/>
              <w:bottom w:val="single" w:sz="4" w:space="0" w:color="auto"/>
              <w:right w:val="single" w:sz="8"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nil"/>
              <w:left w:val="single" w:sz="8"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left"/>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292" w:type="dxa"/>
            <w:tcBorders>
              <w:top w:val="nil"/>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left"/>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46" w:type="dxa"/>
            <w:tcBorders>
              <w:top w:val="nil"/>
              <w:left w:val="single" w:sz="4" w:space="0" w:color="auto"/>
              <w:bottom w:val="single" w:sz="4" w:space="0" w:color="auto"/>
              <w:right w:val="single" w:sz="12" w:space="0" w:color="FF0000"/>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nil"/>
              <w:left w:val="single" w:sz="12" w:space="0" w:color="FF0000"/>
              <w:bottom w:val="single" w:sz="4" w:space="0" w:color="auto"/>
              <w:right w:val="single" w:sz="8"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r>
      <w:tr w:rsidR="006326A3" w:rsidRPr="006326A3" w:rsidTr="00DB1D56">
        <w:trPr>
          <w:trHeight w:val="288"/>
        </w:trPr>
        <w:tc>
          <w:tcPr>
            <w:tcW w:w="2420" w:type="dxa"/>
            <w:tcBorders>
              <w:top w:val="nil"/>
              <w:left w:val="single" w:sz="8" w:space="0" w:color="auto"/>
              <w:bottom w:val="single" w:sz="4" w:space="0" w:color="auto"/>
              <w:right w:val="single" w:sz="12" w:space="0" w:color="FF0000"/>
            </w:tcBorders>
            <w:shd w:val="clear" w:color="auto" w:fill="auto"/>
            <w:vAlign w:val="center"/>
            <w:hideMark/>
          </w:tcPr>
          <w:p w:rsidR="006326A3" w:rsidRPr="006326A3" w:rsidRDefault="006326A3" w:rsidP="006326A3">
            <w:pPr>
              <w:widowControl/>
              <w:jc w:val="left"/>
              <w:rPr>
                <w:rFonts w:ascii="Centaur" w:eastAsia="Times New Roman" w:hAnsi="Centaur" w:cs="Calibri"/>
                <w:b/>
                <w:bCs/>
                <w:color w:val="000000"/>
                <w:kern w:val="0"/>
                <w:sz w:val="20"/>
                <w:lang w:eastAsia="en-US" w:bidi="th-TH"/>
              </w:rPr>
            </w:pPr>
            <w:r w:rsidRPr="006326A3">
              <w:rPr>
                <w:rFonts w:ascii="Centaur" w:eastAsia="Times New Roman" w:hAnsi="Centaur" w:cs="Calibri"/>
                <w:b/>
                <w:bCs/>
                <w:color w:val="000000"/>
                <w:kern w:val="0"/>
                <w:sz w:val="20"/>
                <w:lang w:eastAsia="en-US" w:bidi="th-TH"/>
              </w:rPr>
              <w:t xml:space="preserve">School teaching events </w:t>
            </w:r>
          </w:p>
        </w:tc>
        <w:tc>
          <w:tcPr>
            <w:tcW w:w="327" w:type="dxa"/>
            <w:tcBorders>
              <w:top w:val="single" w:sz="4" w:space="0" w:color="auto"/>
              <w:left w:val="single" w:sz="12" w:space="0" w:color="FF0000"/>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45"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7"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7"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7"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9"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2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46" w:type="dxa"/>
            <w:tcBorders>
              <w:top w:val="single" w:sz="4" w:space="0" w:color="auto"/>
              <w:left w:val="single" w:sz="4" w:space="0" w:color="auto"/>
              <w:bottom w:val="single" w:sz="4" w:space="0" w:color="auto"/>
              <w:right w:val="nil"/>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12" w:space="0" w:color="FF0000"/>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46"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30"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2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46" w:type="dxa"/>
            <w:tcBorders>
              <w:top w:val="single" w:sz="4" w:space="0" w:color="auto"/>
              <w:left w:val="single" w:sz="4" w:space="0" w:color="auto"/>
              <w:bottom w:val="single" w:sz="4" w:space="0" w:color="auto"/>
              <w:right w:val="nil"/>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12" w:space="0" w:color="FF0000"/>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46"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30"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2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left"/>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46" w:type="dxa"/>
            <w:tcBorders>
              <w:top w:val="single" w:sz="4" w:space="0" w:color="auto"/>
              <w:left w:val="single" w:sz="4" w:space="0" w:color="auto"/>
              <w:bottom w:val="single" w:sz="4" w:space="0" w:color="auto"/>
              <w:right w:val="single" w:sz="12" w:space="0" w:color="FF0000"/>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12" w:space="0" w:color="FF0000"/>
              <w:bottom w:val="single" w:sz="4" w:space="0" w:color="auto"/>
              <w:right w:val="single" w:sz="8"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r>
      <w:tr w:rsidR="006326A3" w:rsidRPr="006326A3" w:rsidTr="00DB1D56">
        <w:trPr>
          <w:trHeight w:val="552"/>
        </w:trPr>
        <w:tc>
          <w:tcPr>
            <w:tcW w:w="2420" w:type="dxa"/>
            <w:tcBorders>
              <w:top w:val="nil"/>
              <w:left w:val="single" w:sz="8" w:space="0" w:color="auto"/>
              <w:bottom w:val="single" w:sz="4" w:space="0" w:color="auto"/>
              <w:right w:val="single" w:sz="12" w:space="0" w:color="FF0000"/>
            </w:tcBorders>
            <w:shd w:val="clear" w:color="auto" w:fill="auto"/>
            <w:vAlign w:val="center"/>
            <w:hideMark/>
          </w:tcPr>
          <w:p w:rsidR="006326A3" w:rsidRPr="006326A3" w:rsidRDefault="006326A3" w:rsidP="006326A3">
            <w:pPr>
              <w:widowControl/>
              <w:jc w:val="left"/>
              <w:rPr>
                <w:rFonts w:ascii="Centaur" w:eastAsia="Times New Roman" w:hAnsi="Centaur" w:cs="Calibri"/>
                <w:b/>
                <w:bCs/>
                <w:color w:val="000000"/>
                <w:kern w:val="0"/>
                <w:sz w:val="20"/>
                <w:lang w:eastAsia="en-US" w:bidi="th-TH"/>
              </w:rPr>
            </w:pPr>
            <w:r w:rsidRPr="006326A3">
              <w:rPr>
                <w:rFonts w:ascii="Centaur" w:eastAsia="Times New Roman" w:hAnsi="Centaur" w:cs="Calibri"/>
                <w:b/>
                <w:bCs/>
                <w:color w:val="000000"/>
                <w:kern w:val="0"/>
                <w:sz w:val="20"/>
                <w:lang w:eastAsia="en-US" w:bidi="th-TH"/>
              </w:rPr>
              <w:t>Workbook drafting and testing &amp; publication</w:t>
            </w:r>
          </w:p>
        </w:tc>
        <w:tc>
          <w:tcPr>
            <w:tcW w:w="327" w:type="dxa"/>
            <w:tcBorders>
              <w:top w:val="single" w:sz="4" w:space="0" w:color="auto"/>
              <w:left w:val="single" w:sz="12" w:space="0" w:color="FF0000"/>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45"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7"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7"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7"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7"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7"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2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46" w:type="dxa"/>
            <w:tcBorders>
              <w:top w:val="single" w:sz="4" w:space="0" w:color="auto"/>
              <w:left w:val="single" w:sz="4" w:space="0" w:color="auto"/>
              <w:bottom w:val="single" w:sz="4" w:space="0" w:color="auto"/>
              <w:right w:val="nil"/>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12" w:space="0" w:color="FF0000"/>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2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46" w:type="dxa"/>
            <w:tcBorders>
              <w:top w:val="single" w:sz="4" w:space="0" w:color="auto"/>
              <w:left w:val="single" w:sz="4" w:space="0" w:color="auto"/>
              <w:bottom w:val="single" w:sz="4" w:space="0" w:color="auto"/>
              <w:right w:val="nil"/>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12" w:space="0" w:color="FF0000"/>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left"/>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2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left"/>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46" w:type="dxa"/>
            <w:tcBorders>
              <w:top w:val="single" w:sz="4" w:space="0" w:color="auto"/>
              <w:left w:val="single" w:sz="4" w:space="0" w:color="auto"/>
              <w:bottom w:val="single" w:sz="4" w:space="0" w:color="auto"/>
              <w:right w:val="single" w:sz="12" w:space="0" w:color="FF0000"/>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12" w:space="0" w:color="FF0000"/>
              <w:bottom w:val="single" w:sz="4" w:space="0" w:color="auto"/>
              <w:right w:val="single" w:sz="8"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r>
      <w:tr w:rsidR="006326A3" w:rsidRPr="006326A3" w:rsidTr="00DB1D56">
        <w:trPr>
          <w:trHeight w:val="552"/>
        </w:trPr>
        <w:tc>
          <w:tcPr>
            <w:tcW w:w="2420" w:type="dxa"/>
            <w:tcBorders>
              <w:top w:val="nil"/>
              <w:left w:val="single" w:sz="8" w:space="0" w:color="auto"/>
              <w:bottom w:val="single" w:sz="4" w:space="0" w:color="auto"/>
              <w:right w:val="single" w:sz="12" w:space="0" w:color="FF0000"/>
            </w:tcBorders>
            <w:shd w:val="clear" w:color="auto" w:fill="auto"/>
            <w:vAlign w:val="center"/>
            <w:hideMark/>
          </w:tcPr>
          <w:p w:rsidR="006326A3" w:rsidRPr="006326A3" w:rsidRDefault="006326A3" w:rsidP="006326A3">
            <w:pPr>
              <w:widowControl/>
              <w:jc w:val="left"/>
              <w:rPr>
                <w:rFonts w:ascii="Centaur" w:eastAsia="Times New Roman" w:hAnsi="Centaur" w:cs="Calibri"/>
                <w:b/>
                <w:bCs/>
                <w:color w:val="000000"/>
                <w:kern w:val="0"/>
                <w:sz w:val="20"/>
                <w:lang w:eastAsia="en-US" w:bidi="th-TH"/>
              </w:rPr>
            </w:pPr>
            <w:r w:rsidRPr="006326A3">
              <w:rPr>
                <w:rFonts w:ascii="Centaur" w:eastAsia="Times New Roman" w:hAnsi="Centaur" w:cs="Calibri"/>
                <w:b/>
                <w:bCs/>
                <w:color w:val="000000"/>
                <w:kern w:val="0"/>
                <w:sz w:val="20"/>
                <w:lang w:eastAsia="en-US" w:bidi="th-TH"/>
              </w:rPr>
              <w:t xml:space="preserve">School nursery/seed bank establishment </w:t>
            </w:r>
          </w:p>
        </w:tc>
        <w:tc>
          <w:tcPr>
            <w:tcW w:w="327" w:type="dxa"/>
            <w:tcBorders>
              <w:top w:val="single" w:sz="4" w:space="0" w:color="auto"/>
              <w:left w:val="single" w:sz="12" w:space="0" w:color="FF0000"/>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7"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7"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2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46" w:type="dxa"/>
            <w:tcBorders>
              <w:top w:val="single" w:sz="4" w:space="0" w:color="auto"/>
              <w:left w:val="single" w:sz="4" w:space="0" w:color="auto"/>
              <w:bottom w:val="single" w:sz="4" w:space="0" w:color="auto"/>
              <w:right w:val="nil"/>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12" w:space="0" w:color="FF0000"/>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2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46" w:type="dxa"/>
            <w:tcBorders>
              <w:top w:val="single" w:sz="4" w:space="0" w:color="auto"/>
              <w:left w:val="single" w:sz="4" w:space="0" w:color="auto"/>
              <w:bottom w:val="single" w:sz="4" w:space="0" w:color="auto"/>
              <w:right w:val="nil"/>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12" w:space="0" w:color="FF0000"/>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left"/>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2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left"/>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46" w:type="dxa"/>
            <w:tcBorders>
              <w:top w:val="single" w:sz="4" w:space="0" w:color="auto"/>
              <w:left w:val="single" w:sz="4" w:space="0" w:color="auto"/>
              <w:bottom w:val="single" w:sz="4" w:space="0" w:color="auto"/>
              <w:right w:val="single" w:sz="12" w:space="0" w:color="FF0000"/>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12" w:space="0" w:color="FF0000"/>
              <w:bottom w:val="single" w:sz="4" w:space="0" w:color="auto"/>
              <w:right w:val="single" w:sz="8"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r>
      <w:tr w:rsidR="006326A3" w:rsidRPr="006326A3" w:rsidTr="00DB1D56">
        <w:trPr>
          <w:trHeight w:val="828"/>
        </w:trPr>
        <w:tc>
          <w:tcPr>
            <w:tcW w:w="2420" w:type="dxa"/>
            <w:tcBorders>
              <w:top w:val="nil"/>
              <w:left w:val="single" w:sz="8" w:space="0" w:color="auto"/>
              <w:bottom w:val="single" w:sz="4" w:space="0" w:color="auto"/>
              <w:right w:val="single" w:sz="12" w:space="0" w:color="FF0000"/>
            </w:tcBorders>
            <w:shd w:val="clear" w:color="auto" w:fill="auto"/>
            <w:vAlign w:val="center"/>
            <w:hideMark/>
          </w:tcPr>
          <w:p w:rsidR="006326A3" w:rsidRPr="006326A3" w:rsidRDefault="006326A3" w:rsidP="006326A3">
            <w:pPr>
              <w:widowControl/>
              <w:jc w:val="left"/>
              <w:rPr>
                <w:rFonts w:ascii="Centaur" w:eastAsia="Times New Roman" w:hAnsi="Centaur" w:cs="Calibri"/>
                <w:b/>
                <w:bCs/>
                <w:color w:val="000000"/>
                <w:kern w:val="0"/>
                <w:sz w:val="20"/>
                <w:lang w:eastAsia="en-US" w:bidi="th-TH"/>
              </w:rPr>
            </w:pPr>
            <w:r w:rsidRPr="006326A3">
              <w:rPr>
                <w:rFonts w:ascii="Centaur" w:eastAsia="Times New Roman" w:hAnsi="Centaur" w:cs="Calibri"/>
                <w:b/>
                <w:bCs/>
                <w:color w:val="000000"/>
                <w:kern w:val="0"/>
                <w:sz w:val="20"/>
                <w:lang w:eastAsia="en-US" w:bidi="th-TH"/>
              </w:rPr>
              <w:t xml:space="preserve">Seed-swapping network tool development and launch (X) and </w:t>
            </w:r>
            <w:r w:rsidR="00F11722" w:rsidRPr="006326A3">
              <w:rPr>
                <w:rFonts w:ascii="Centaur" w:eastAsia="Times New Roman" w:hAnsi="Centaur" w:cs="Calibri"/>
                <w:b/>
                <w:bCs/>
                <w:color w:val="000000"/>
                <w:kern w:val="0"/>
                <w:sz w:val="20"/>
                <w:lang w:eastAsia="en-US" w:bidi="th-TH"/>
              </w:rPr>
              <w:t>operating</w:t>
            </w:r>
            <w:r w:rsidRPr="006326A3">
              <w:rPr>
                <w:rFonts w:ascii="Centaur" w:eastAsia="Times New Roman" w:hAnsi="Centaur" w:cs="Calibri"/>
                <w:b/>
                <w:bCs/>
                <w:color w:val="000000"/>
                <w:kern w:val="0"/>
                <w:sz w:val="20"/>
                <w:lang w:eastAsia="en-US" w:bidi="th-TH"/>
              </w:rPr>
              <w:t xml:space="preserve"> (x)</w:t>
            </w:r>
          </w:p>
        </w:tc>
        <w:tc>
          <w:tcPr>
            <w:tcW w:w="327" w:type="dxa"/>
            <w:tcBorders>
              <w:top w:val="single" w:sz="4" w:space="0" w:color="auto"/>
              <w:left w:val="single" w:sz="12" w:space="0" w:color="FF0000"/>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7"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7"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7"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7"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7"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9"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nil"/>
              <w:left w:val="nil"/>
              <w:bottom w:val="single" w:sz="4" w:space="0" w:color="auto"/>
              <w:right w:val="single" w:sz="8"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292"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46" w:type="dxa"/>
            <w:tcBorders>
              <w:top w:val="nil"/>
              <w:left w:val="nil"/>
              <w:bottom w:val="single" w:sz="4" w:space="0" w:color="auto"/>
              <w:right w:val="nil"/>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nil"/>
              <w:left w:val="single" w:sz="12" w:space="0" w:color="FF0000"/>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46"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30"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nil"/>
              <w:left w:val="nil"/>
              <w:bottom w:val="single" w:sz="4" w:space="0" w:color="auto"/>
              <w:right w:val="single" w:sz="8"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292"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46" w:type="dxa"/>
            <w:tcBorders>
              <w:top w:val="nil"/>
              <w:left w:val="nil"/>
              <w:bottom w:val="single" w:sz="4" w:space="0" w:color="auto"/>
              <w:right w:val="nil"/>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nil"/>
              <w:left w:val="single" w:sz="12" w:space="0" w:color="FF0000"/>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46"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30"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nil"/>
              <w:left w:val="nil"/>
              <w:bottom w:val="single" w:sz="4" w:space="0" w:color="auto"/>
              <w:right w:val="single" w:sz="8"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left"/>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292"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left"/>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46" w:type="dxa"/>
            <w:tcBorders>
              <w:top w:val="nil"/>
              <w:left w:val="nil"/>
              <w:bottom w:val="single" w:sz="4" w:space="0" w:color="auto"/>
              <w:right w:val="single" w:sz="12" w:space="0" w:color="FF0000"/>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single" w:sz="4" w:space="0" w:color="auto"/>
              <w:left w:val="single" w:sz="12" w:space="0" w:color="FF0000"/>
              <w:bottom w:val="single" w:sz="4" w:space="0" w:color="auto"/>
              <w:right w:val="single" w:sz="8"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r>
      <w:tr w:rsidR="006326A3" w:rsidRPr="006326A3" w:rsidTr="00DB1D56">
        <w:trPr>
          <w:trHeight w:val="288"/>
        </w:trPr>
        <w:tc>
          <w:tcPr>
            <w:tcW w:w="2420" w:type="dxa"/>
            <w:tcBorders>
              <w:top w:val="nil"/>
              <w:left w:val="single" w:sz="8" w:space="0" w:color="auto"/>
              <w:bottom w:val="single" w:sz="4" w:space="0" w:color="auto"/>
              <w:right w:val="single" w:sz="12" w:space="0" w:color="FF0000"/>
            </w:tcBorders>
            <w:shd w:val="clear" w:color="auto" w:fill="auto"/>
            <w:vAlign w:val="center"/>
            <w:hideMark/>
          </w:tcPr>
          <w:p w:rsidR="006326A3" w:rsidRPr="006326A3" w:rsidRDefault="006326A3" w:rsidP="006326A3">
            <w:pPr>
              <w:widowControl/>
              <w:jc w:val="left"/>
              <w:rPr>
                <w:rFonts w:ascii="Centaur" w:eastAsia="Times New Roman" w:hAnsi="Centaur" w:cs="Calibri"/>
                <w:b/>
                <w:bCs/>
                <w:color w:val="000000"/>
                <w:kern w:val="0"/>
                <w:sz w:val="20"/>
                <w:lang w:eastAsia="en-US" w:bidi="th-TH"/>
              </w:rPr>
            </w:pPr>
            <w:r w:rsidRPr="006326A3">
              <w:rPr>
                <w:rFonts w:ascii="Centaur" w:eastAsia="Times New Roman" w:hAnsi="Centaur" w:cs="Calibri"/>
                <w:b/>
                <w:bCs/>
                <w:color w:val="000000"/>
                <w:kern w:val="0"/>
                <w:sz w:val="20"/>
                <w:lang w:eastAsia="en-US" w:bidi="th-TH"/>
              </w:rPr>
              <w:t>Planting events</w:t>
            </w:r>
          </w:p>
        </w:tc>
        <w:tc>
          <w:tcPr>
            <w:tcW w:w="327" w:type="dxa"/>
            <w:tcBorders>
              <w:top w:val="single" w:sz="4" w:space="0" w:color="auto"/>
              <w:left w:val="single" w:sz="12" w:space="0" w:color="FF0000"/>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7"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7"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2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46" w:type="dxa"/>
            <w:tcBorders>
              <w:top w:val="single" w:sz="4" w:space="0" w:color="auto"/>
              <w:left w:val="single" w:sz="4" w:space="0" w:color="auto"/>
              <w:bottom w:val="single" w:sz="4" w:space="0" w:color="auto"/>
              <w:right w:val="nil"/>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12" w:space="0" w:color="FF0000"/>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2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46" w:type="dxa"/>
            <w:tcBorders>
              <w:top w:val="single" w:sz="4" w:space="0" w:color="auto"/>
              <w:left w:val="single" w:sz="4" w:space="0" w:color="auto"/>
              <w:bottom w:val="single" w:sz="4" w:space="0" w:color="auto"/>
              <w:right w:val="nil"/>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12" w:space="0" w:color="FF0000"/>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left"/>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2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left"/>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46" w:type="dxa"/>
            <w:tcBorders>
              <w:top w:val="single" w:sz="4" w:space="0" w:color="auto"/>
              <w:left w:val="single" w:sz="4" w:space="0" w:color="auto"/>
              <w:bottom w:val="single" w:sz="4" w:space="0" w:color="auto"/>
              <w:right w:val="single" w:sz="12" w:space="0" w:color="FF0000"/>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12" w:space="0" w:color="FF0000"/>
              <w:bottom w:val="single" w:sz="4" w:space="0" w:color="auto"/>
              <w:right w:val="single" w:sz="8"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r>
      <w:tr w:rsidR="006326A3" w:rsidRPr="006326A3" w:rsidTr="00DB1D56">
        <w:trPr>
          <w:trHeight w:val="288"/>
        </w:trPr>
        <w:tc>
          <w:tcPr>
            <w:tcW w:w="2420" w:type="dxa"/>
            <w:tcBorders>
              <w:top w:val="nil"/>
              <w:left w:val="single" w:sz="8" w:space="0" w:color="auto"/>
              <w:bottom w:val="single" w:sz="4" w:space="0" w:color="auto"/>
              <w:right w:val="single" w:sz="12" w:space="0" w:color="FF0000"/>
            </w:tcBorders>
            <w:shd w:val="clear" w:color="auto" w:fill="auto"/>
            <w:vAlign w:val="center"/>
            <w:hideMark/>
          </w:tcPr>
          <w:p w:rsidR="006326A3" w:rsidRPr="006326A3" w:rsidRDefault="006326A3" w:rsidP="006326A3">
            <w:pPr>
              <w:widowControl/>
              <w:jc w:val="left"/>
              <w:rPr>
                <w:rFonts w:ascii="Centaur" w:eastAsia="Times New Roman" w:hAnsi="Centaur" w:cs="Calibri"/>
                <w:b/>
                <w:bCs/>
                <w:color w:val="000000"/>
                <w:kern w:val="0"/>
                <w:sz w:val="20"/>
                <w:lang w:eastAsia="en-US" w:bidi="th-TH"/>
              </w:rPr>
            </w:pPr>
            <w:r w:rsidRPr="006326A3">
              <w:rPr>
                <w:rFonts w:ascii="Centaur" w:eastAsia="Times New Roman" w:hAnsi="Centaur" w:cs="Calibri"/>
                <w:b/>
                <w:bCs/>
                <w:color w:val="000000"/>
                <w:kern w:val="0"/>
                <w:sz w:val="20"/>
                <w:lang w:eastAsia="en-US" w:bidi="th-TH"/>
              </w:rPr>
              <w:t xml:space="preserve">Tree maintenance </w:t>
            </w:r>
          </w:p>
        </w:tc>
        <w:tc>
          <w:tcPr>
            <w:tcW w:w="327" w:type="dxa"/>
            <w:tcBorders>
              <w:top w:val="single" w:sz="4" w:space="0" w:color="auto"/>
              <w:left w:val="single" w:sz="12" w:space="0" w:color="FF0000"/>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7"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7"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9"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2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46" w:type="dxa"/>
            <w:tcBorders>
              <w:top w:val="single" w:sz="4" w:space="0" w:color="auto"/>
              <w:left w:val="single" w:sz="4" w:space="0" w:color="auto"/>
              <w:bottom w:val="single" w:sz="4" w:space="0" w:color="auto"/>
              <w:right w:val="nil"/>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12" w:space="0" w:color="FF0000"/>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30"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2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46" w:type="dxa"/>
            <w:tcBorders>
              <w:top w:val="single" w:sz="4" w:space="0" w:color="auto"/>
              <w:left w:val="single" w:sz="4" w:space="0" w:color="auto"/>
              <w:bottom w:val="single" w:sz="4" w:space="0" w:color="auto"/>
              <w:right w:val="nil"/>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12" w:space="0" w:color="FF0000"/>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30"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left"/>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2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left"/>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46" w:type="dxa"/>
            <w:tcBorders>
              <w:top w:val="single" w:sz="4" w:space="0" w:color="auto"/>
              <w:left w:val="single" w:sz="4" w:space="0" w:color="auto"/>
              <w:bottom w:val="single" w:sz="4" w:space="0" w:color="auto"/>
              <w:right w:val="single" w:sz="12" w:space="0" w:color="FF0000"/>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12" w:space="0" w:color="FF0000"/>
              <w:bottom w:val="single" w:sz="4" w:space="0" w:color="auto"/>
              <w:right w:val="single" w:sz="8"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r>
      <w:tr w:rsidR="006326A3" w:rsidRPr="006326A3" w:rsidTr="00DB1D56">
        <w:trPr>
          <w:trHeight w:val="288"/>
        </w:trPr>
        <w:tc>
          <w:tcPr>
            <w:tcW w:w="2420" w:type="dxa"/>
            <w:tcBorders>
              <w:top w:val="nil"/>
              <w:left w:val="single" w:sz="8" w:space="0" w:color="auto"/>
              <w:bottom w:val="single" w:sz="4" w:space="0" w:color="auto"/>
              <w:right w:val="single" w:sz="12" w:space="0" w:color="FF0000"/>
            </w:tcBorders>
            <w:shd w:val="clear" w:color="auto" w:fill="auto"/>
            <w:vAlign w:val="center"/>
            <w:hideMark/>
          </w:tcPr>
          <w:p w:rsidR="006326A3" w:rsidRPr="006326A3" w:rsidRDefault="006326A3" w:rsidP="006326A3">
            <w:pPr>
              <w:widowControl/>
              <w:jc w:val="left"/>
              <w:rPr>
                <w:rFonts w:ascii="Centaur" w:eastAsia="Times New Roman" w:hAnsi="Centaur" w:cs="Calibri"/>
                <w:b/>
                <w:bCs/>
                <w:color w:val="000000"/>
                <w:kern w:val="0"/>
                <w:sz w:val="20"/>
                <w:lang w:eastAsia="en-US" w:bidi="th-TH"/>
              </w:rPr>
            </w:pPr>
            <w:r w:rsidRPr="006326A3">
              <w:rPr>
                <w:rFonts w:ascii="Centaur" w:eastAsia="Times New Roman" w:hAnsi="Centaur" w:cs="Calibri"/>
                <w:b/>
                <w:bCs/>
                <w:color w:val="000000"/>
                <w:kern w:val="0"/>
                <w:sz w:val="20"/>
                <w:lang w:eastAsia="en-US" w:bidi="th-TH"/>
              </w:rPr>
              <w:t xml:space="preserve">Monitoring planted sites </w:t>
            </w:r>
          </w:p>
        </w:tc>
        <w:tc>
          <w:tcPr>
            <w:tcW w:w="327" w:type="dxa"/>
            <w:tcBorders>
              <w:top w:val="single" w:sz="4" w:space="0" w:color="auto"/>
              <w:left w:val="single" w:sz="12" w:space="0" w:color="FF0000"/>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9" w:type="dxa"/>
            <w:tcBorders>
              <w:top w:val="nil"/>
              <w:left w:val="nil"/>
              <w:bottom w:val="nil"/>
              <w:right w:val="nil"/>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p>
        </w:tc>
        <w:tc>
          <w:tcPr>
            <w:tcW w:w="328" w:type="dxa"/>
            <w:tcBorders>
              <w:top w:val="nil"/>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2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46" w:type="dxa"/>
            <w:tcBorders>
              <w:top w:val="single" w:sz="4" w:space="0" w:color="auto"/>
              <w:left w:val="single" w:sz="4" w:space="0" w:color="auto"/>
              <w:bottom w:val="single" w:sz="4" w:space="0" w:color="auto"/>
              <w:right w:val="nil"/>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12" w:space="0" w:color="FF0000"/>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30" w:type="dxa"/>
            <w:tcBorders>
              <w:top w:val="nil"/>
              <w:left w:val="nil"/>
              <w:bottom w:val="nil"/>
              <w:right w:val="nil"/>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p>
        </w:tc>
        <w:tc>
          <w:tcPr>
            <w:tcW w:w="328" w:type="dxa"/>
            <w:tcBorders>
              <w:top w:val="nil"/>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2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46" w:type="dxa"/>
            <w:tcBorders>
              <w:top w:val="single" w:sz="4" w:space="0" w:color="auto"/>
              <w:left w:val="single" w:sz="4" w:space="0" w:color="auto"/>
              <w:bottom w:val="single" w:sz="4" w:space="0" w:color="auto"/>
              <w:right w:val="nil"/>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12" w:space="0" w:color="FF0000"/>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30" w:type="dxa"/>
            <w:tcBorders>
              <w:top w:val="nil"/>
              <w:left w:val="nil"/>
              <w:bottom w:val="nil"/>
              <w:right w:val="nil"/>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p>
        </w:tc>
        <w:tc>
          <w:tcPr>
            <w:tcW w:w="328" w:type="dxa"/>
            <w:tcBorders>
              <w:top w:val="nil"/>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left"/>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2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26A3" w:rsidRPr="006326A3" w:rsidRDefault="006326A3" w:rsidP="006326A3">
            <w:pPr>
              <w:widowControl/>
              <w:jc w:val="left"/>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46" w:type="dxa"/>
            <w:tcBorders>
              <w:top w:val="single" w:sz="4" w:space="0" w:color="auto"/>
              <w:left w:val="single" w:sz="4" w:space="0" w:color="auto"/>
              <w:bottom w:val="single" w:sz="4" w:space="0" w:color="auto"/>
              <w:right w:val="single" w:sz="12" w:space="0" w:color="FF0000"/>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12" w:space="0" w:color="FF0000"/>
              <w:bottom w:val="single" w:sz="4" w:space="0" w:color="auto"/>
              <w:right w:val="single" w:sz="8"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r>
      <w:tr w:rsidR="006326A3" w:rsidRPr="006326A3" w:rsidTr="00DB1D56">
        <w:trPr>
          <w:trHeight w:val="1104"/>
        </w:trPr>
        <w:tc>
          <w:tcPr>
            <w:tcW w:w="2420" w:type="dxa"/>
            <w:tcBorders>
              <w:top w:val="nil"/>
              <w:left w:val="single" w:sz="8" w:space="0" w:color="auto"/>
              <w:bottom w:val="nil"/>
              <w:right w:val="single" w:sz="12" w:space="0" w:color="FF0000"/>
            </w:tcBorders>
            <w:shd w:val="clear" w:color="auto" w:fill="auto"/>
            <w:vAlign w:val="center"/>
            <w:hideMark/>
          </w:tcPr>
          <w:p w:rsidR="006326A3" w:rsidRPr="006326A3" w:rsidRDefault="006326A3" w:rsidP="006326A3">
            <w:pPr>
              <w:widowControl/>
              <w:jc w:val="left"/>
              <w:rPr>
                <w:rFonts w:ascii="Centaur" w:eastAsia="Times New Roman" w:hAnsi="Centaur" w:cs="Calibri"/>
                <w:b/>
                <w:bCs/>
                <w:color w:val="000000"/>
                <w:kern w:val="0"/>
                <w:sz w:val="20"/>
                <w:lang w:eastAsia="en-US" w:bidi="th-TH"/>
              </w:rPr>
            </w:pPr>
            <w:r w:rsidRPr="006326A3">
              <w:rPr>
                <w:rFonts w:ascii="Centaur" w:eastAsia="Times New Roman" w:hAnsi="Centaur" w:cs="Calibri"/>
                <w:b/>
                <w:bCs/>
                <w:color w:val="000000"/>
                <w:kern w:val="0"/>
                <w:sz w:val="20"/>
                <w:lang w:eastAsia="en-US" w:bidi="th-TH"/>
              </w:rPr>
              <w:t xml:space="preserve">Training materials added to FoB learning platform (X); used for monitoring uptake and effectiveness and certificates (x) </w:t>
            </w:r>
          </w:p>
        </w:tc>
        <w:tc>
          <w:tcPr>
            <w:tcW w:w="327" w:type="dxa"/>
            <w:tcBorders>
              <w:top w:val="single" w:sz="4" w:space="0" w:color="auto"/>
              <w:left w:val="single" w:sz="12" w:space="0" w:color="FF0000"/>
              <w:bottom w:val="nil"/>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45" w:type="dxa"/>
            <w:tcBorders>
              <w:top w:val="single" w:sz="4" w:space="0" w:color="auto"/>
              <w:left w:val="single" w:sz="4" w:space="0" w:color="auto"/>
              <w:bottom w:val="nil"/>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7" w:type="dxa"/>
            <w:tcBorders>
              <w:top w:val="single" w:sz="4" w:space="0" w:color="auto"/>
              <w:left w:val="single" w:sz="4" w:space="0" w:color="auto"/>
              <w:bottom w:val="nil"/>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7" w:type="dxa"/>
            <w:tcBorders>
              <w:top w:val="single" w:sz="4" w:space="0" w:color="auto"/>
              <w:left w:val="single" w:sz="4" w:space="0" w:color="auto"/>
              <w:bottom w:val="nil"/>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7" w:type="dxa"/>
            <w:tcBorders>
              <w:top w:val="single" w:sz="4" w:space="0" w:color="auto"/>
              <w:left w:val="single" w:sz="4" w:space="0" w:color="auto"/>
              <w:bottom w:val="nil"/>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7" w:type="dxa"/>
            <w:tcBorders>
              <w:top w:val="single" w:sz="4" w:space="0" w:color="auto"/>
              <w:left w:val="single" w:sz="4" w:space="0" w:color="auto"/>
              <w:bottom w:val="nil"/>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7" w:type="dxa"/>
            <w:tcBorders>
              <w:top w:val="nil"/>
              <w:left w:val="nil"/>
              <w:bottom w:val="nil"/>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9" w:type="dxa"/>
            <w:tcBorders>
              <w:top w:val="single" w:sz="4" w:space="0" w:color="auto"/>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nil"/>
              <w:left w:val="nil"/>
              <w:bottom w:val="single" w:sz="4" w:space="0" w:color="auto"/>
              <w:right w:val="single" w:sz="8"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292"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46" w:type="dxa"/>
            <w:tcBorders>
              <w:top w:val="nil"/>
              <w:left w:val="nil"/>
              <w:bottom w:val="single" w:sz="4" w:space="0" w:color="auto"/>
              <w:right w:val="nil"/>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nil"/>
              <w:left w:val="single" w:sz="12" w:space="0" w:color="FF0000"/>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46"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30" w:type="dxa"/>
            <w:tcBorders>
              <w:top w:val="single" w:sz="4" w:space="0" w:color="auto"/>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nil"/>
              <w:left w:val="nil"/>
              <w:bottom w:val="single" w:sz="4" w:space="0" w:color="auto"/>
              <w:right w:val="single" w:sz="8"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292"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46" w:type="dxa"/>
            <w:tcBorders>
              <w:top w:val="nil"/>
              <w:left w:val="nil"/>
              <w:bottom w:val="single" w:sz="4" w:space="0" w:color="auto"/>
              <w:right w:val="nil"/>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nil"/>
              <w:left w:val="single" w:sz="12" w:space="0" w:color="FF0000"/>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46"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30" w:type="dxa"/>
            <w:tcBorders>
              <w:top w:val="single" w:sz="4" w:space="0" w:color="auto"/>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nil"/>
              <w:left w:val="nil"/>
              <w:bottom w:val="single" w:sz="4" w:space="0" w:color="auto"/>
              <w:right w:val="single" w:sz="8"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left"/>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292" w:type="dxa"/>
            <w:tcBorders>
              <w:top w:val="nil"/>
              <w:left w:val="nil"/>
              <w:bottom w:val="single" w:sz="4" w:space="0" w:color="auto"/>
              <w:right w:val="single" w:sz="4" w:space="0" w:color="auto"/>
            </w:tcBorders>
            <w:shd w:val="clear" w:color="auto" w:fill="auto"/>
            <w:noWrap/>
            <w:vAlign w:val="center"/>
            <w:hideMark/>
          </w:tcPr>
          <w:p w:rsidR="006326A3" w:rsidRPr="006326A3" w:rsidRDefault="006326A3" w:rsidP="006326A3">
            <w:pPr>
              <w:widowControl/>
              <w:jc w:val="left"/>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46" w:type="dxa"/>
            <w:tcBorders>
              <w:top w:val="nil"/>
              <w:left w:val="nil"/>
              <w:bottom w:val="single" w:sz="4" w:space="0" w:color="auto"/>
              <w:right w:val="single" w:sz="12" w:space="0" w:color="FF0000"/>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single" w:sz="4" w:space="0" w:color="auto"/>
              <w:left w:val="single" w:sz="12" w:space="0" w:color="FF0000"/>
              <w:bottom w:val="nil"/>
              <w:right w:val="single" w:sz="8"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r>
      <w:tr w:rsidR="006326A3" w:rsidRPr="006326A3" w:rsidTr="00DB1D56">
        <w:trPr>
          <w:trHeight w:val="288"/>
        </w:trPr>
        <w:tc>
          <w:tcPr>
            <w:tcW w:w="2420" w:type="dxa"/>
            <w:tcBorders>
              <w:top w:val="single" w:sz="4" w:space="0" w:color="auto"/>
              <w:left w:val="single" w:sz="8" w:space="0" w:color="auto"/>
              <w:bottom w:val="nil"/>
              <w:right w:val="single" w:sz="12" w:space="0" w:color="FF0000"/>
            </w:tcBorders>
            <w:shd w:val="clear" w:color="auto" w:fill="auto"/>
            <w:vAlign w:val="center"/>
            <w:hideMark/>
          </w:tcPr>
          <w:p w:rsidR="006326A3" w:rsidRPr="006326A3" w:rsidRDefault="006326A3" w:rsidP="006326A3">
            <w:pPr>
              <w:widowControl/>
              <w:jc w:val="left"/>
              <w:rPr>
                <w:rFonts w:ascii="Centaur" w:eastAsia="Times New Roman" w:hAnsi="Centaur" w:cs="Calibri"/>
                <w:b/>
                <w:bCs/>
                <w:color w:val="000000"/>
                <w:kern w:val="0"/>
                <w:sz w:val="20"/>
                <w:lang w:eastAsia="en-US" w:bidi="th-TH"/>
              </w:rPr>
            </w:pPr>
            <w:r w:rsidRPr="006326A3">
              <w:rPr>
                <w:rFonts w:ascii="Centaur" w:eastAsia="Times New Roman" w:hAnsi="Centaur" w:cs="Calibri"/>
                <w:b/>
                <w:bCs/>
                <w:color w:val="000000"/>
                <w:kern w:val="0"/>
                <w:sz w:val="20"/>
                <w:lang w:eastAsia="en-US" w:bidi="th-TH"/>
              </w:rPr>
              <w:t>Forest Celebration events</w:t>
            </w:r>
          </w:p>
        </w:tc>
        <w:tc>
          <w:tcPr>
            <w:tcW w:w="327" w:type="dxa"/>
            <w:tcBorders>
              <w:top w:val="single" w:sz="4" w:space="0" w:color="auto"/>
              <w:left w:val="single" w:sz="12" w:space="0" w:color="FF0000"/>
              <w:bottom w:val="nil"/>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45" w:type="dxa"/>
            <w:tcBorders>
              <w:top w:val="single" w:sz="4" w:space="0" w:color="auto"/>
              <w:left w:val="single" w:sz="4" w:space="0" w:color="auto"/>
              <w:bottom w:val="nil"/>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7" w:type="dxa"/>
            <w:tcBorders>
              <w:top w:val="single" w:sz="4" w:space="0" w:color="auto"/>
              <w:left w:val="single" w:sz="4" w:space="0" w:color="auto"/>
              <w:bottom w:val="nil"/>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7" w:type="dxa"/>
            <w:tcBorders>
              <w:top w:val="single" w:sz="4" w:space="0" w:color="auto"/>
              <w:left w:val="single" w:sz="4" w:space="0" w:color="auto"/>
              <w:bottom w:val="nil"/>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7" w:type="dxa"/>
            <w:tcBorders>
              <w:top w:val="single" w:sz="4" w:space="0" w:color="auto"/>
              <w:left w:val="single" w:sz="4" w:space="0" w:color="auto"/>
              <w:bottom w:val="nil"/>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7" w:type="dxa"/>
            <w:tcBorders>
              <w:top w:val="single" w:sz="4" w:space="0" w:color="auto"/>
              <w:left w:val="single" w:sz="4" w:space="0" w:color="auto"/>
              <w:bottom w:val="nil"/>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7" w:type="dxa"/>
            <w:tcBorders>
              <w:top w:val="single" w:sz="4" w:space="0" w:color="auto"/>
              <w:left w:val="single" w:sz="4" w:space="0" w:color="auto"/>
              <w:bottom w:val="nil"/>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9" w:type="dxa"/>
            <w:tcBorders>
              <w:top w:val="single" w:sz="4" w:space="0" w:color="auto"/>
              <w:left w:val="single" w:sz="4" w:space="0" w:color="auto"/>
              <w:bottom w:val="nil"/>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nil"/>
              <w:right w:val="single" w:sz="8"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nil"/>
              <w:left w:val="nil"/>
              <w:bottom w:val="nil"/>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292" w:type="dxa"/>
            <w:tcBorders>
              <w:top w:val="single" w:sz="4" w:space="0" w:color="auto"/>
              <w:left w:val="single" w:sz="4" w:space="0" w:color="auto"/>
              <w:bottom w:val="nil"/>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46" w:type="dxa"/>
            <w:tcBorders>
              <w:top w:val="single" w:sz="4" w:space="0" w:color="auto"/>
              <w:left w:val="single" w:sz="4" w:space="0" w:color="auto"/>
              <w:bottom w:val="nil"/>
              <w:right w:val="nil"/>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12" w:space="0" w:color="FF0000"/>
              <w:bottom w:val="nil"/>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46" w:type="dxa"/>
            <w:tcBorders>
              <w:top w:val="single" w:sz="4" w:space="0" w:color="auto"/>
              <w:left w:val="single" w:sz="4" w:space="0" w:color="auto"/>
              <w:bottom w:val="nil"/>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nil"/>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nil"/>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nil"/>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nil"/>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nil"/>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30" w:type="dxa"/>
            <w:tcBorders>
              <w:top w:val="single" w:sz="4" w:space="0" w:color="auto"/>
              <w:left w:val="single" w:sz="4" w:space="0" w:color="auto"/>
              <w:bottom w:val="nil"/>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nil"/>
              <w:right w:val="single" w:sz="8"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nil"/>
              <w:left w:val="nil"/>
              <w:bottom w:val="nil"/>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292" w:type="dxa"/>
            <w:tcBorders>
              <w:top w:val="single" w:sz="4" w:space="0" w:color="auto"/>
              <w:left w:val="single" w:sz="4" w:space="0" w:color="auto"/>
              <w:bottom w:val="nil"/>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46" w:type="dxa"/>
            <w:tcBorders>
              <w:top w:val="single" w:sz="4" w:space="0" w:color="auto"/>
              <w:left w:val="single" w:sz="4" w:space="0" w:color="auto"/>
              <w:bottom w:val="nil"/>
              <w:right w:val="nil"/>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12" w:space="0" w:color="FF0000"/>
              <w:bottom w:val="nil"/>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46" w:type="dxa"/>
            <w:tcBorders>
              <w:top w:val="single" w:sz="4" w:space="0" w:color="auto"/>
              <w:left w:val="single" w:sz="4" w:space="0" w:color="auto"/>
              <w:bottom w:val="nil"/>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nil"/>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nil"/>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nil"/>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nil"/>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nil"/>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30" w:type="dxa"/>
            <w:tcBorders>
              <w:top w:val="single" w:sz="4" w:space="0" w:color="auto"/>
              <w:left w:val="single" w:sz="4" w:space="0" w:color="auto"/>
              <w:bottom w:val="nil"/>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nil"/>
              <w:right w:val="single" w:sz="8"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nil"/>
              <w:left w:val="nil"/>
              <w:bottom w:val="nil"/>
              <w:right w:val="single" w:sz="4" w:space="0" w:color="auto"/>
            </w:tcBorders>
            <w:shd w:val="clear" w:color="auto" w:fill="auto"/>
            <w:noWrap/>
            <w:vAlign w:val="center"/>
            <w:hideMark/>
          </w:tcPr>
          <w:p w:rsidR="006326A3" w:rsidRPr="006326A3" w:rsidRDefault="006326A3" w:rsidP="006326A3">
            <w:pPr>
              <w:widowControl/>
              <w:jc w:val="left"/>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292" w:type="dxa"/>
            <w:tcBorders>
              <w:top w:val="single" w:sz="4" w:space="0" w:color="auto"/>
              <w:left w:val="single" w:sz="4" w:space="0" w:color="auto"/>
              <w:bottom w:val="nil"/>
              <w:right w:val="single" w:sz="4" w:space="0" w:color="auto"/>
            </w:tcBorders>
            <w:shd w:val="clear" w:color="auto" w:fill="auto"/>
            <w:noWrap/>
            <w:vAlign w:val="center"/>
            <w:hideMark/>
          </w:tcPr>
          <w:p w:rsidR="006326A3" w:rsidRPr="006326A3" w:rsidRDefault="006326A3" w:rsidP="006326A3">
            <w:pPr>
              <w:widowControl/>
              <w:jc w:val="left"/>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46" w:type="dxa"/>
            <w:tcBorders>
              <w:top w:val="single" w:sz="4" w:space="0" w:color="auto"/>
              <w:left w:val="single" w:sz="4" w:space="0" w:color="auto"/>
              <w:bottom w:val="nil"/>
              <w:right w:val="single" w:sz="12" w:space="0" w:color="FF0000"/>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12" w:space="0" w:color="FF0000"/>
              <w:bottom w:val="nil"/>
              <w:right w:val="single" w:sz="8"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r>
      <w:tr w:rsidR="006326A3" w:rsidRPr="006326A3" w:rsidTr="00DB1D56">
        <w:trPr>
          <w:trHeight w:val="564"/>
        </w:trPr>
        <w:tc>
          <w:tcPr>
            <w:tcW w:w="2420" w:type="dxa"/>
            <w:tcBorders>
              <w:top w:val="single" w:sz="4" w:space="0" w:color="auto"/>
              <w:left w:val="single" w:sz="8" w:space="0" w:color="auto"/>
              <w:bottom w:val="single" w:sz="8" w:space="0" w:color="auto"/>
              <w:right w:val="single" w:sz="12" w:space="0" w:color="FF0000"/>
            </w:tcBorders>
            <w:shd w:val="clear" w:color="auto" w:fill="auto"/>
            <w:vAlign w:val="center"/>
            <w:hideMark/>
          </w:tcPr>
          <w:p w:rsidR="006326A3" w:rsidRPr="006326A3" w:rsidRDefault="006326A3" w:rsidP="006326A3">
            <w:pPr>
              <w:widowControl/>
              <w:jc w:val="left"/>
              <w:rPr>
                <w:rFonts w:ascii="Centaur" w:eastAsia="Times New Roman" w:hAnsi="Centaur" w:cs="Calibri"/>
                <w:b/>
                <w:bCs/>
                <w:color w:val="000000"/>
                <w:kern w:val="0"/>
                <w:sz w:val="20"/>
                <w:lang w:eastAsia="en-US" w:bidi="th-TH"/>
              </w:rPr>
            </w:pPr>
            <w:r w:rsidRPr="006326A3">
              <w:rPr>
                <w:rFonts w:ascii="Centaur" w:eastAsia="Times New Roman" w:hAnsi="Centaur" w:cs="Calibri"/>
                <w:b/>
                <w:bCs/>
                <w:color w:val="000000"/>
                <w:kern w:val="0"/>
                <w:sz w:val="20"/>
                <w:lang w:eastAsia="en-US" w:bidi="th-TH"/>
              </w:rPr>
              <w:t xml:space="preserve">Reporting and annual re-application </w:t>
            </w:r>
          </w:p>
        </w:tc>
        <w:tc>
          <w:tcPr>
            <w:tcW w:w="327" w:type="dxa"/>
            <w:tcBorders>
              <w:top w:val="single" w:sz="4" w:space="0" w:color="auto"/>
              <w:left w:val="single" w:sz="12" w:space="0" w:color="FF0000"/>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45"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7"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7"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7"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7"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7" w:type="dxa"/>
            <w:tcBorders>
              <w:top w:val="single" w:sz="4" w:space="0" w:color="auto"/>
              <w:left w:val="nil"/>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9" w:type="dxa"/>
            <w:tcBorders>
              <w:top w:val="single" w:sz="4" w:space="0" w:color="auto"/>
              <w:left w:val="nil"/>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single" w:sz="4" w:space="0" w:color="auto"/>
              <w:left w:val="single" w:sz="4" w:space="0" w:color="auto"/>
              <w:bottom w:val="single" w:sz="8" w:space="0" w:color="auto"/>
              <w:right w:val="single" w:sz="8"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292"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46" w:type="dxa"/>
            <w:tcBorders>
              <w:top w:val="single" w:sz="4" w:space="0" w:color="auto"/>
              <w:left w:val="single" w:sz="4" w:space="0" w:color="auto"/>
              <w:bottom w:val="single" w:sz="8" w:space="0" w:color="auto"/>
              <w:right w:val="nil"/>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12" w:space="0" w:color="FF0000"/>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46"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nil"/>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30" w:type="dxa"/>
            <w:tcBorders>
              <w:top w:val="single" w:sz="4" w:space="0" w:color="auto"/>
              <w:left w:val="nil"/>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single" w:sz="4" w:space="0" w:color="auto"/>
              <w:left w:val="single" w:sz="4" w:space="0" w:color="auto"/>
              <w:bottom w:val="single" w:sz="8" w:space="0" w:color="auto"/>
              <w:right w:val="single" w:sz="8"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292"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46" w:type="dxa"/>
            <w:tcBorders>
              <w:top w:val="single" w:sz="4" w:space="0" w:color="auto"/>
              <w:left w:val="single" w:sz="4" w:space="0" w:color="auto"/>
              <w:bottom w:val="single" w:sz="8" w:space="0" w:color="auto"/>
              <w:right w:val="nil"/>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12" w:space="0" w:color="FF0000"/>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46"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nil"/>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30" w:type="dxa"/>
            <w:tcBorders>
              <w:top w:val="single" w:sz="4" w:space="0" w:color="auto"/>
              <w:left w:val="nil"/>
              <w:bottom w:val="single" w:sz="8" w:space="0" w:color="auto"/>
              <w:right w:val="single" w:sz="4"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c>
          <w:tcPr>
            <w:tcW w:w="328" w:type="dxa"/>
            <w:tcBorders>
              <w:top w:val="single" w:sz="4" w:space="0" w:color="auto"/>
              <w:left w:val="single" w:sz="4" w:space="0" w:color="auto"/>
              <w:bottom w:val="single" w:sz="8" w:space="0" w:color="auto"/>
              <w:right w:val="single" w:sz="8"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rsidR="006326A3" w:rsidRPr="006326A3" w:rsidRDefault="006326A3" w:rsidP="006326A3">
            <w:pPr>
              <w:widowControl/>
              <w:jc w:val="left"/>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292"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rsidR="006326A3" w:rsidRPr="006326A3" w:rsidRDefault="006326A3" w:rsidP="006326A3">
            <w:pPr>
              <w:widowControl/>
              <w:jc w:val="left"/>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46" w:type="dxa"/>
            <w:tcBorders>
              <w:top w:val="single" w:sz="4" w:space="0" w:color="auto"/>
              <w:left w:val="single" w:sz="4" w:space="0" w:color="auto"/>
              <w:bottom w:val="single" w:sz="8" w:space="0" w:color="auto"/>
              <w:right w:val="single" w:sz="12" w:space="0" w:color="FF0000"/>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 </w:t>
            </w:r>
          </w:p>
        </w:tc>
        <w:tc>
          <w:tcPr>
            <w:tcW w:w="328" w:type="dxa"/>
            <w:tcBorders>
              <w:top w:val="single" w:sz="4" w:space="0" w:color="auto"/>
              <w:left w:val="nil"/>
              <w:bottom w:val="single" w:sz="8" w:space="0" w:color="auto"/>
              <w:right w:val="single" w:sz="8" w:space="0" w:color="auto"/>
            </w:tcBorders>
            <w:shd w:val="clear" w:color="auto" w:fill="auto"/>
            <w:noWrap/>
            <w:vAlign w:val="center"/>
            <w:hideMark/>
          </w:tcPr>
          <w:p w:rsidR="006326A3" w:rsidRPr="006326A3" w:rsidRDefault="006326A3" w:rsidP="006326A3">
            <w:pPr>
              <w:widowControl/>
              <w:jc w:val="center"/>
              <w:rPr>
                <w:rFonts w:ascii="Centaur" w:eastAsia="Times New Roman" w:hAnsi="Centaur" w:cs="Calibri"/>
                <w:color w:val="000000"/>
                <w:kern w:val="0"/>
                <w:sz w:val="20"/>
                <w:lang w:eastAsia="en-US" w:bidi="th-TH"/>
              </w:rPr>
            </w:pPr>
            <w:r w:rsidRPr="006326A3">
              <w:rPr>
                <w:rFonts w:ascii="Centaur" w:eastAsia="Times New Roman" w:hAnsi="Centaur" w:cs="Calibri"/>
                <w:color w:val="000000"/>
                <w:kern w:val="0"/>
                <w:sz w:val="20"/>
                <w:lang w:eastAsia="en-US" w:bidi="th-TH"/>
              </w:rPr>
              <w:t>X</w:t>
            </w:r>
          </w:p>
        </w:tc>
      </w:tr>
    </w:tbl>
    <w:p w:rsidR="002C234A" w:rsidRDefault="002C234A">
      <w:pPr>
        <w:rPr>
          <w:rFonts w:asciiTheme="minorHAnsi" w:hAnsiTheme="minorHAnsi"/>
          <w:b/>
          <w:kern w:val="0"/>
          <w:sz w:val="22"/>
          <w:szCs w:val="22"/>
        </w:rPr>
      </w:pPr>
    </w:p>
    <w:p w:rsidR="00CB134F" w:rsidRDefault="00CB134F">
      <w:pPr>
        <w:rPr>
          <w:rFonts w:asciiTheme="minorHAnsi" w:hAnsiTheme="minorHAnsi"/>
          <w:b/>
          <w:kern w:val="0"/>
          <w:sz w:val="22"/>
          <w:szCs w:val="22"/>
        </w:rPr>
      </w:pPr>
    </w:p>
    <w:p w:rsidR="00CB134F" w:rsidRDefault="00CB134F">
      <w:pPr>
        <w:rPr>
          <w:rFonts w:asciiTheme="minorHAnsi" w:hAnsiTheme="minorHAnsi"/>
          <w:b/>
          <w:kern w:val="0"/>
          <w:sz w:val="22"/>
          <w:szCs w:val="22"/>
        </w:rPr>
      </w:pPr>
    </w:p>
    <w:p w:rsidR="00CB134F" w:rsidRDefault="00CB134F">
      <w:pPr>
        <w:rPr>
          <w:rFonts w:asciiTheme="minorHAnsi" w:hAnsiTheme="minorHAnsi"/>
          <w:b/>
          <w:kern w:val="0"/>
          <w:sz w:val="22"/>
          <w:szCs w:val="22"/>
        </w:rPr>
      </w:pPr>
    </w:p>
    <w:p w:rsidR="00CB134F" w:rsidRDefault="00CB134F">
      <w:pPr>
        <w:rPr>
          <w:rFonts w:asciiTheme="minorHAnsi" w:hAnsiTheme="minorHAnsi"/>
          <w:b/>
          <w:kern w:val="0"/>
          <w:sz w:val="22"/>
          <w:szCs w:val="22"/>
        </w:rPr>
      </w:pPr>
    </w:p>
    <w:p w:rsidR="00CC3CE3" w:rsidRPr="00115CBA" w:rsidRDefault="00CB134F" w:rsidP="00CB134F">
      <w:pPr>
        <w:pStyle w:val="Footer"/>
        <w:tabs>
          <w:tab w:val="clear" w:pos="4252"/>
          <w:tab w:val="clear" w:pos="8504"/>
        </w:tabs>
        <w:spacing w:line="240" w:lineRule="auto"/>
        <w:rPr>
          <w:rFonts w:asciiTheme="minorHAnsi" w:eastAsia="MS Mincho" w:hAnsiTheme="minorHAnsi"/>
          <w:b/>
          <w:color w:val="000000"/>
          <w:sz w:val="22"/>
          <w:szCs w:val="22"/>
        </w:rPr>
      </w:pPr>
      <w:r w:rsidRPr="00115CBA">
        <w:rPr>
          <w:rFonts w:asciiTheme="minorHAnsi" w:eastAsia="MS Mincho" w:hAnsiTheme="minorHAnsi"/>
          <w:b/>
          <w:color w:val="000000"/>
          <w:sz w:val="22"/>
          <w:szCs w:val="22"/>
        </w:rPr>
        <w:lastRenderedPageBreak/>
        <w:t>5. Budget</w:t>
      </w:r>
      <w:r w:rsidR="00DB1D56">
        <w:rPr>
          <w:rFonts w:asciiTheme="minorHAnsi" w:eastAsia="MS Mincho" w:hAnsiTheme="minorHAnsi"/>
          <w:b/>
          <w:color w:val="000000"/>
          <w:sz w:val="22"/>
          <w:szCs w:val="22"/>
        </w:rPr>
        <w:t xml:space="preserve"> </w:t>
      </w:r>
      <w:r>
        <w:rPr>
          <w:rFonts w:asciiTheme="minorHAnsi" w:eastAsia="MS Mincho" w:hAnsiTheme="minorHAnsi"/>
          <w:b/>
          <w:color w:val="000000"/>
          <w:sz w:val="22"/>
          <w:szCs w:val="22"/>
        </w:rPr>
        <w:t>(</w:t>
      </w:r>
      <w:r w:rsidRPr="000D1AC7">
        <w:rPr>
          <w:rFonts w:asciiTheme="minorHAnsi" w:eastAsia="MS Mincho" w:hAnsiTheme="minorHAnsi"/>
          <w:b/>
          <w:color w:val="000000"/>
          <w:sz w:val="22"/>
          <w:szCs w:val="22"/>
          <w:u w:val="single"/>
        </w:rPr>
        <w:t>JPY</w:t>
      </w:r>
      <w:r>
        <w:rPr>
          <w:rFonts w:asciiTheme="minorHAnsi" w:eastAsia="MS Mincho" w:hAnsiTheme="minorHAnsi"/>
          <w:b/>
          <w:color w:val="000000"/>
          <w:sz w:val="22"/>
          <w:szCs w:val="22"/>
        </w:rPr>
        <w:t>)</w:t>
      </w:r>
    </w:p>
    <w:tbl>
      <w:tblPr>
        <w:tblW w:w="13360" w:type="dxa"/>
        <w:jc w:val="center"/>
        <w:tblLook w:val="04A0"/>
      </w:tblPr>
      <w:tblGrid>
        <w:gridCol w:w="4820"/>
        <w:gridCol w:w="1126"/>
        <w:gridCol w:w="1126"/>
        <w:gridCol w:w="1126"/>
        <w:gridCol w:w="1262"/>
        <w:gridCol w:w="3900"/>
      </w:tblGrid>
      <w:tr w:rsidR="00CC3CE3" w:rsidRPr="00CC3CE3" w:rsidTr="00CC3CE3">
        <w:trPr>
          <w:trHeight w:val="336"/>
          <w:jc w:val="center"/>
        </w:trPr>
        <w:tc>
          <w:tcPr>
            <w:tcW w:w="4820" w:type="dxa"/>
            <w:tcBorders>
              <w:top w:val="nil"/>
              <w:left w:val="nil"/>
              <w:bottom w:val="nil"/>
              <w:right w:val="nil"/>
            </w:tcBorders>
            <w:shd w:val="clear" w:color="auto" w:fill="auto"/>
            <w:vAlign w:val="center"/>
            <w:hideMark/>
          </w:tcPr>
          <w:p w:rsidR="00CC3CE3" w:rsidRPr="00CC3CE3" w:rsidRDefault="00CC3CE3" w:rsidP="00CC3CE3">
            <w:pPr>
              <w:widowControl/>
              <w:jc w:val="left"/>
              <w:rPr>
                <w:rFonts w:ascii="Times New Roman" w:eastAsia="Times New Roman" w:hAnsi="Times New Roman"/>
                <w:kern w:val="0"/>
                <w:sz w:val="20"/>
                <w:szCs w:val="24"/>
                <w:lang w:eastAsia="en-US" w:bidi="th-TH"/>
              </w:rPr>
            </w:pPr>
          </w:p>
        </w:tc>
        <w:tc>
          <w:tcPr>
            <w:tcW w:w="4640" w:type="dxa"/>
            <w:gridSpan w:val="4"/>
            <w:tcBorders>
              <w:top w:val="single" w:sz="8" w:space="0" w:color="auto"/>
              <w:left w:val="single" w:sz="8" w:space="0" w:color="auto"/>
              <w:bottom w:val="nil"/>
              <w:right w:val="single" w:sz="8" w:space="0" w:color="000000"/>
            </w:tcBorders>
            <w:shd w:val="clear" w:color="000000" w:fill="FFE699"/>
            <w:noWrap/>
            <w:vAlign w:val="center"/>
            <w:hideMark/>
          </w:tcPr>
          <w:p w:rsidR="00CC3CE3" w:rsidRPr="00CC3CE3" w:rsidRDefault="00CC3CE3" w:rsidP="00CC3CE3">
            <w:pPr>
              <w:widowControl/>
              <w:jc w:val="center"/>
              <w:rPr>
                <w:rFonts w:ascii="Calibri" w:eastAsia="Times New Roman" w:hAnsi="Calibri" w:cs="Calibri"/>
                <w:b/>
                <w:bCs/>
                <w:color w:val="000000"/>
                <w:kern w:val="0"/>
                <w:sz w:val="20"/>
                <w:lang w:eastAsia="en-US" w:bidi="th-TH"/>
              </w:rPr>
            </w:pPr>
            <w:r w:rsidRPr="00CC3CE3">
              <w:rPr>
                <w:rFonts w:ascii="Calibri" w:eastAsia="Times New Roman" w:hAnsi="Calibri" w:cs="Calibri"/>
                <w:b/>
                <w:bCs/>
                <w:color w:val="000000"/>
                <w:kern w:val="0"/>
                <w:sz w:val="20"/>
                <w:lang w:eastAsia="en-US" w:bidi="th-TH"/>
              </w:rPr>
              <w:t>JPY</w:t>
            </w:r>
          </w:p>
        </w:tc>
        <w:tc>
          <w:tcPr>
            <w:tcW w:w="3900" w:type="dxa"/>
            <w:tcBorders>
              <w:top w:val="nil"/>
              <w:left w:val="nil"/>
              <w:bottom w:val="nil"/>
              <w:right w:val="nil"/>
            </w:tcBorders>
            <w:shd w:val="clear" w:color="auto" w:fill="auto"/>
            <w:vAlign w:val="center"/>
            <w:hideMark/>
          </w:tcPr>
          <w:p w:rsidR="00CC3CE3" w:rsidRPr="00CC3CE3" w:rsidRDefault="00CC3CE3" w:rsidP="00CC3CE3">
            <w:pPr>
              <w:widowControl/>
              <w:jc w:val="center"/>
              <w:rPr>
                <w:rFonts w:ascii="Calibri" w:eastAsia="Times New Roman" w:hAnsi="Calibri" w:cs="Calibri"/>
                <w:b/>
                <w:bCs/>
                <w:color w:val="000000"/>
                <w:kern w:val="0"/>
                <w:sz w:val="20"/>
                <w:lang w:eastAsia="en-US" w:bidi="th-TH"/>
              </w:rPr>
            </w:pPr>
          </w:p>
        </w:tc>
      </w:tr>
      <w:tr w:rsidR="00CC3CE3" w:rsidRPr="00CC3CE3" w:rsidTr="00CC3CE3">
        <w:trPr>
          <w:trHeight w:val="288"/>
          <w:jc w:val="center"/>
        </w:trPr>
        <w:tc>
          <w:tcPr>
            <w:tcW w:w="4820" w:type="dxa"/>
            <w:tcBorders>
              <w:top w:val="nil"/>
              <w:left w:val="nil"/>
              <w:bottom w:val="nil"/>
              <w:right w:val="nil"/>
            </w:tcBorders>
            <w:shd w:val="clear" w:color="auto" w:fill="auto"/>
            <w:noWrap/>
            <w:vAlign w:val="center"/>
            <w:hideMark/>
          </w:tcPr>
          <w:p w:rsidR="00CC3CE3" w:rsidRPr="00CC3CE3" w:rsidRDefault="00CC3CE3" w:rsidP="00CC3CE3">
            <w:pPr>
              <w:widowControl/>
              <w:jc w:val="left"/>
              <w:rPr>
                <w:rFonts w:ascii="Times New Roman" w:eastAsia="Times New Roman" w:hAnsi="Times New Roman"/>
                <w:kern w:val="0"/>
                <w:sz w:val="20"/>
                <w:lang w:eastAsia="en-US" w:bidi="th-TH"/>
              </w:rPr>
            </w:pPr>
          </w:p>
        </w:tc>
        <w:tc>
          <w:tcPr>
            <w:tcW w:w="1126" w:type="dxa"/>
            <w:tcBorders>
              <w:top w:val="single" w:sz="8" w:space="0" w:color="auto"/>
              <w:left w:val="single" w:sz="8" w:space="0" w:color="auto"/>
              <w:bottom w:val="single" w:sz="8" w:space="0" w:color="auto"/>
              <w:right w:val="single" w:sz="4" w:space="0" w:color="auto"/>
            </w:tcBorders>
            <w:shd w:val="clear" w:color="000000" w:fill="FFE699"/>
            <w:noWrap/>
            <w:vAlign w:val="center"/>
            <w:hideMark/>
          </w:tcPr>
          <w:p w:rsidR="00CC3CE3" w:rsidRPr="00CC3CE3" w:rsidRDefault="00CC3CE3" w:rsidP="00CC3CE3">
            <w:pPr>
              <w:widowControl/>
              <w:jc w:val="right"/>
              <w:rPr>
                <w:rFonts w:ascii="Calibri" w:eastAsia="Times New Roman" w:hAnsi="Calibri" w:cs="Calibri"/>
                <w:b/>
                <w:bCs/>
                <w:color w:val="000000"/>
                <w:kern w:val="0"/>
                <w:sz w:val="20"/>
                <w:lang w:eastAsia="en-US" w:bidi="th-TH"/>
              </w:rPr>
            </w:pPr>
            <w:r w:rsidRPr="00CC3CE3">
              <w:rPr>
                <w:rFonts w:ascii="Calibri" w:eastAsia="Times New Roman" w:hAnsi="Calibri" w:cs="Calibri"/>
                <w:b/>
                <w:bCs/>
                <w:color w:val="000000"/>
                <w:kern w:val="0"/>
                <w:sz w:val="20"/>
                <w:lang w:eastAsia="en-US" w:bidi="th-TH"/>
              </w:rPr>
              <w:t>2022-3</w:t>
            </w:r>
          </w:p>
        </w:tc>
        <w:tc>
          <w:tcPr>
            <w:tcW w:w="1126" w:type="dxa"/>
            <w:tcBorders>
              <w:top w:val="single" w:sz="8" w:space="0" w:color="auto"/>
              <w:left w:val="nil"/>
              <w:bottom w:val="single" w:sz="8" w:space="0" w:color="auto"/>
              <w:right w:val="single" w:sz="4" w:space="0" w:color="auto"/>
            </w:tcBorders>
            <w:shd w:val="clear" w:color="000000" w:fill="FFE699"/>
            <w:noWrap/>
            <w:vAlign w:val="center"/>
            <w:hideMark/>
          </w:tcPr>
          <w:p w:rsidR="00CC3CE3" w:rsidRPr="00CC3CE3" w:rsidRDefault="00CC3CE3" w:rsidP="00CC3CE3">
            <w:pPr>
              <w:widowControl/>
              <w:jc w:val="right"/>
              <w:rPr>
                <w:rFonts w:ascii="Calibri" w:eastAsia="Times New Roman" w:hAnsi="Calibri" w:cs="Calibri"/>
                <w:b/>
                <w:bCs/>
                <w:color w:val="000000"/>
                <w:kern w:val="0"/>
                <w:sz w:val="20"/>
                <w:lang w:eastAsia="en-US" w:bidi="th-TH"/>
              </w:rPr>
            </w:pPr>
            <w:r w:rsidRPr="00CC3CE3">
              <w:rPr>
                <w:rFonts w:ascii="Calibri" w:eastAsia="Times New Roman" w:hAnsi="Calibri" w:cs="Calibri"/>
                <w:b/>
                <w:bCs/>
                <w:color w:val="000000"/>
                <w:kern w:val="0"/>
                <w:sz w:val="20"/>
                <w:lang w:eastAsia="en-US" w:bidi="th-TH"/>
              </w:rPr>
              <w:t>2023-4</w:t>
            </w:r>
          </w:p>
        </w:tc>
        <w:tc>
          <w:tcPr>
            <w:tcW w:w="1126" w:type="dxa"/>
            <w:tcBorders>
              <w:top w:val="single" w:sz="8" w:space="0" w:color="auto"/>
              <w:left w:val="nil"/>
              <w:bottom w:val="single" w:sz="8" w:space="0" w:color="auto"/>
              <w:right w:val="single" w:sz="4" w:space="0" w:color="auto"/>
            </w:tcBorders>
            <w:shd w:val="clear" w:color="000000" w:fill="FFE699"/>
            <w:noWrap/>
            <w:vAlign w:val="center"/>
            <w:hideMark/>
          </w:tcPr>
          <w:p w:rsidR="00CC3CE3" w:rsidRPr="00CC3CE3" w:rsidRDefault="00CC3CE3" w:rsidP="00CC3CE3">
            <w:pPr>
              <w:widowControl/>
              <w:jc w:val="right"/>
              <w:rPr>
                <w:rFonts w:ascii="Calibri" w:eastAsia="Times New Roman" w:hAnsi="Calibri" w:cs="Calibri"/>
                <w:b/>
                <w:bCs/>
                <w:color w:val="000000"/>
                <w:kern w:val="0"/>
                <w:sz w:val="20"/>
                <w:lang w:eastAsia="en-US" w:bidi="th-TH"/>
              </w:rPr>
            </w:pPr>
            <w:r w:rsidRPr="00CC3CE3">
              <w:rPr>
                <w:rFonts w:ascii="Calibri" w:eastAsia="Times New Roman" w:hAnsi="Calibri" w:cs="Calibri"/>
                <w:b/>
                <w:bCs/>
                <w:color w:val="000000"/>
                <w:kern w:val="0"/>
                <w:sz w:val="20"/>
                <w:lang w:eastAsia="en-US" w:bidi="th-TH"/>
              </w:rPr>
              <w:t>2024-5</w:t>
            </w:r>
          </w:p>
        </w:tc>
        <w:tc>
          <w:tcPr>
            <w:tcW w:w="1262" w:type="dxa"/>
            <w:tcBorders>
              <w:top w:val="single" w:sz="8" w:space="0" w:color="auto"/>
              <w:left w:val="nil"/>
              <w:bottom w:val="single" w:sz="8" w:space="0" w:color="auto"/>
              <w:right w:val="single" w:sz="8" w:space="0" w:color="auto"/>
            </w:tcBorders>
            <w:shd w:val="clear" w:color="000000" w:fill="FFE699"/>
            <w:noWrap/>
            <w:vAlign w:val="center"/>
            <w:hideMark/>
          </w:tcPr>
          <w:p w:rsidR="00CC3CE3" w:rsidRPr="00CC3CE3" w:rsidRDefault="00CC3CE3" w:rsidP="00CC3CE3">
            <w:pPr>
              <w:widowControl/>
              <w:jc w:val="right"/>
              <w:rPr>
                <w:rFonts w:ascii="Calibri" w:eastAsia="Times New Roman" w:hAnsi="Calibri" w:cs="Calibri"/>
                <w:b/>
                <w:bCs/>
                <w:color w:val="000000"/>
                <w:kern w:val="0"/>
                <w:sz w:val="20"/>
                <w:lang w:eastAsia="en-US" w:bidi="th-TH"/>
              </w:rPr>
            </w:pPr>
            <w:r w:rsidRPr="00CC3CE3">
              <w:rPr>
                <w:rFonts w:ascii="Calibri" w:eastAsia="Times New Roman" w:hAnsi="Calibri" w:cs="Calibri"/>
                <w:b/>
                <w:bCs/>
                <w:color w:val="000000"/>
                <w:kern w:val="0"/>
                <w:sz w:val="20"/>
                <w:lang w:eastAsia="en-US" w:bidi="th-TH"/>
              </w:rPr>
              <w:t>TOTALS</w:t>
            </w:r>
          </w:p>
        </w:tc>
        <w:tc>
          <w:tcPr>
            <w:tcW w:w="3900" w:type="dxa"/>
            <w:tcBorders>
              <w:top w:val="nil"/>
              <w:left w:val="nil"/>
              <w:bottom w:val="nil"/>
              <w:right w:val="nil"/>
            </w:tcBorders>
            <w:shd w:val="clear" w:color="auto" w:fill="auto"/>
            <w:vAlign w:val="center"/>
            <w:hideMark/>
          </w:tcPr>
          <w:p w:rsidR="00CC3CE3" w:rsidRPr="00CC3CE3" w:rsidRDefault="00CC3CE3" w:rsidP="00CC3CE3">
            <w:pPr>
              <w:widowControl/>
              <w:jc w:val="right"/>
              <w:rPr>
                <w:rFonts w:ascii="Calibri" w:eastAsia="Times New Roman" w:hAnsi="Calibri" w:cs="Calibri"/>
                <w:b/>
                <w:bCs/>
                <w:color w:val="000000"/>
                <w:kern w:val="0"/>
                <w:sz w:val="20"/>
                <w:lang w:eastAsia="en-US" w:bidi="th-TH"/>
              </w:rPr>
            </w:pPr>
          </w:p>
        </w:tc>
      </w:tr>
      <w:tr w:rsidR="00CC3CE3" w:rsidRPr="00CC3CE3" w:rsidTr="00CC3CE3">
        <w:trPr>
          <w:trHeight w:val="276"/>
          <w:jc w:val="center"/>
        </w:trPr>
        <w:tc>
          <w:tcPr>
            <w:tcW w:w="4820" w:type="dxa"/>
            <w:tcBorders>
              <w:top w:val="single" w:sz="8" w:space="0" w:color="auto"/>
              <w:left w:val="single" w:sz="8" w:space="0" w:color="auto"/>
              <w:bottom w:val="single" w:sz="4" w:space="0" w:color="auto"/>
              <w:right w:val="nil"/>
            </w:tcBorders>
            <w:shd w:val="clear" w:color="000000" w:fill="DBDBDB"/>
            <w:vAlign w:val="center"/>
            <w:hideMark/>
          </w:tcPr>
          <w:p w:rsidR="00CC3CE3" w:rsidRPr="00CC3CE3" w:rsidRDefault="00CC3CE3" w:rsidP="00CC3CE3">
            <w:pPr>
              <w:widowControl/>
              <w:jc w:val="left"/>
              <w:rPr>
                <w:rFonts w:ascii="Calibri" w:eastAsia="Times New Roman" w:hAnsi="Calibri" w:cs="Calibri"/>
                <w:b/>
                <w:bCs/>
                <w:color w:val="000000"/>
                <w:kern w:val="0"/>
                <w:sz w:val="20"/>
                <w:lang w:eastAsia="en-US" w:bidi="th-TH"/>
              </w:rPr>
            </w:pPr>
            <w:r w:rsidRPr="00CC3CE3">
              <w:rPr>
                <w:rFonts w:ascii="Calibri" w:eastAsia="Times New Roman" w:hAnsi="Calibri" w:cs="Calibri"/>
                <w:b/>
                <w:bCs/>
                <w:color w:val="000000"/>
                <w:kern w:val="0"/>
                <w:sz w:val="20"/>
                <w:lang w:eastAsia="en-US" w:bidi="th-TH"/>
              </w:rPr>
              <w:t>Materials and goods</w:t>
            </w:r>
          </w:p>
        </w:tc>
        <w:tc>
          <w:tcPr>
            <w:tcW w:w="1126" w:type="dxa"/>
            <w:tcBorders>
              <w:top w:val="nil"/>
              <w:left w:val="single" w:sz="8" w:space="0" w:color="auto"/>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 </w:t>
            </w:r>
          </w:p>
        </w:tc>
        <w:tc>
          <w:tcPr>
            <w:tcW w:w="1126" w:type="dxa"/>
            <w:tcBorders>
              <w:top w:val="nil"/>
              <w:left w:val="nil"/>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 </w:t>
            </w:r>
          </w:p>
        </w:tc>
        <w:tc>
          <w:tcPr>
            <w:tcW w:w="1126" w:type="dxa"/>
            <w:tcBorders>
              <w:top w:val="nil"/>
              <w:left w:val="nil"/>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 </w:t>
            </w:r>
          </w:p>
        </w:tc>
        <w:tc>
          <w:tcPr>
            <w:tcW w:w="1262" w:type="dxa"/>
            <w:tcBorders>
              <w:top w:val="nil"/>
              <w:left w:val="nil"/>
              <w:bottom w:val="single" w:sz="4" w:space="0" w:color="auto"/>
              <w:right w:val="single" w:sz="8"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 </w:t>
            </w:r>
          </w:p>
        </w:tc>
        <w:tc>
          <w:tcPr>
            <w:tcW w:w="3900" w:type="dxa"/>
            <w:tcBorders>
              <w:top w:val="nil"/>
              <w:left w:val="nil"/>
              <w:bottom w:val="nil"/>
              <w:right w:val="nil"/>
            </w:tcBorders>
            <w:shd w:val="clear" w:color="auto" w:fill="auto"/>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p>
        </w:tc>
      </w:tr>
      <w:tr w:rsidR="00CC3CE3" w:rsidRPr="00CC3CE3" w:rsidTr="00CC3CE3">
        <w:trPr>
          <w:trHeight w:val="276"/>
          <w:jc w:val="center"/>
        </w:trPr>
        <w:tc>
          <w:tcPr>
            <w:tcW w:w="4820" w:type="dxa"/>
            <w:tcBorders>
              <w:top w:val="nil"/>
              <w:left w:val="single" w:sz="8" w:space="0" w:color="auto"/>
              <w:bottom w:val="single" w:sz="4" w:space="0" w:color="auto"/>
              <w:right w:val="nil"/>
            </w:tcBorders>
            <w:shd w:val="clear" w:color="auto" w:fill="auto"/>
            <w:vAlign w:val="center"/>
            <w:hideMark/>
          </w:tcPr>
          <w:p w:rsidR="00CC3CE3" w:rsidRPr="00CC3CE3" w:rsidRDefault="00CC3CE3" w:rsidP="00CC3CE3">
            <w:pPr>
              <w:widowControl/>
              <w:jc w:val="right"/>
              <w:rPr>
                <w:rFonts w:ascii="Calibri" w:eastAsia="Times New Roman" w:hAnsi="Calibri" w:cs="Calibri"/>
                <w:i/>
                <w:iCs/>
                <w:color w:val="000000"/>
                <w:kern w:val="0"/>
                <w:sz w:val="20"/>
                <w:lang w:eastAsia="en-US" w:bidi="th-TH"/>
              </w:rPr>
            </w:pPr>
            <w:r w:rsidRPr="00CC3CE3">
              <w:rPr>
                <w:rFonts w:ascii="Calibri" w:eastAsia="Times New Roman" w:hAnsi="Calibri" w:cs="Calibri"/>
                <w:i/>
                <w:iCs/>
                <w:color w:val="000000"/>
                <w:kern w:val="0"/>
                <w:sz w:val="20"/>
                <w:lang w:eastAsia="en-US" w:bidi="th-TH"/>
              </w:rPr>
              <w:t>NURSERY MATERIALS AND EQUIPMENT</w:t>
            </w:r>
          </w:p>
        </w:tc>
        <w:tc>
          <w:tcPr>
            <w:tcW w:w="1126" w:type="dxa"/>
            <w:tcBorders>
              <w:top w:val="nil"/>
              <w:left w:val="single" w:sz="8" w:space="0" w:color="auto"/>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148,800</w:t>
            </w:r>
          </w:p>
        </w:tc>
        <w:tc>
          <w:tcPr>
            <w:tcW w:w="1126" w:type="dxa"/>
            <w:tcBorders>
              <w:top w:val="nil"/>
              <w:left w:val="nil"/>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157,326</w:t>
            </w:r>
          </w:p>
        </w:tc>
        <w:tc>
          <w:tcPr>
            <w:tcW w:w="1126" w:type="dxa"/>
            <w:tcBorders>
              <w:top w:val="nil"/>
              <w:left w:val="nil"/>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166,341</w:t>
            </w:r>
          </w:p>
        </w:tc>
        <w:tc>
          <w:tcPr>
            <w:tcW w:w="1262" w:type="dxa"/>
            <w:tcBorders>
              <w:top w:val="nil"/>
              <w:left w:val="nil"/>
              <w:bottom w:val="single" w:sz="4" w:space="0" w:color="auto"/>
              <w:right w:val="single" w:sz="8"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472,467</w:t>
            </w:r>
          </w:p>
        </w:tc>
        <w:tc>
          <w:tcPr>
            <w:tcW w:w="3900" w:type="dxa"/>
            <w:tcBorders>
              <w:top w:val="nil"/>
              <w:left w:val="nil"/>
              <w:bottom w:val="nil"/>
              <w:right w:val="nil"/>
            </w:tcBorders>
            <w:shd w:val="clear" w:color="auto" w:fill="auto"/>
            <w:vAlign w:val="center"/>
            <w:hideMark/>
          </w:tcPr>
          <w:p w:rsidR="00CC3CE3" w:rsidRPr="00CC3CE3" w:rsidRDefault="00CC3CE3" w:rsidP="00CC3CE3">
            <w:pPr>
              <w:widowControl/>
              <w:jc w:val="left"/>
              <w:rPr>
                <w:rFonts w:ascii="Calibri" w:eastAsia="Times New Roman" w:hAnsi="Calibri" w:cs="Calibri"/>
                <w:color w:val="000000"/>
                <w:kern w:val="0"/>
                <w:sz w:val="16"/>
                <w:szCs w:val="16"/>
                <w:lang w:eastAsia="en-US" w:bidi="th-TH"/>
              </w:rPr>
            </w:pPr>
            <w:r w:rsidRPr="00CC3CE3">
              <w:rPr>
                <w:rFonts w:ascii="Calibri" w:eastAsia="Times New Roman" w:hAnsi="Calibri" w:cs="Calibri"/>
                <w:color w:val="000000"/>
                <w:kern w:val="0"/>
                <w:sz w:val="16"/>
                <w:szCs w:val="16"/>
                <w:lang w:eastAsia="en-US" w:bidi="th-TH"/>
              </w:rPr>
              <w:t>10,000 THB PER SCHOOL x5 SCHOOLS</w:t>
            </w:r>
          </w:p>
        </w:tc>
      </w:tr>
      <w:tr w:rsidR="00CC3CE3" w:rsidRPr="00CC3CE3" w:rsidTr="00CC3CE3">
        <w:trPr>
          <w:trHeight w:val="276"/>
          <w:jc w:val="center"/>
        </w:trPr>
        <w:tc>
          <w:tcPr>
            <w:tcW w:w="4820" w:type="dxa"/>
            <w:tcBorders>
              <w:top w:val="nil"/>
              <w:left w:val="single" w:sz="8" w:space="0" w:color="auto"/>
              <w:bottom w:val="single" w:sz="4" w:space="0" w:color="auto"/>
              <w:right w:val="nil"/>
            </w:tcBorders>
            <w:shd w:val="clear" w:color="000000" w:fill="DBDBDB"/>
            <w:vAlign w:val="center"/>
            <w:hideMark/>
          </w:tcPr>
          <w:p w:rsidR="00CC3CE3" w:rsidRPr="00CC3CE3" w:rsidRDefault="00CC3CE3" w:rsidP="00CC3CE3">
            <w:pPr>
              <w:widowControl/>
              <w:jc w:val="left"/>
              <w:rPr>
                <w:rFonts w:ascii="Calibri" w:eastAsia="Times New Roman" w:hAnsi="Calibri" w:cs="Calibri"/>
                <w:b/>
                <w:bCs/>
                <w:color w:val="000000"/>
                <w:kern w:val="0"/>
                <w:sz w:val="20"/>
                <w:lang w:eastAsia="en-US" w:bidi="th-TH"/>
              </w:rPr>
            </w:pPr>
            <w:r w:rsidRPr="00CC3CE3">
              <w:rPr>
                <w:rFonts w:ascii="Calibri" w:eastAsia="Times New Roman" w:hAnsi="Calibri" w:cs="Calibri"/>
                <w:b/>
                <w:bCs/>
                <w:color w:val="000000"/>
                <w:kern w:val="0"/>
                <w:sz w:val="20"/>
                <w:lang w:eastAsia="en-US" w:bidi="th-TH"/>
              </w:rPr>
              <w:t>Field survey and operation</w:t>
            </w:r>
          </w:p>
        </w:tc>
        <w:tc>
          <w:tcPr>
            <w:tcW w:w="1126" w:type="dxa"/>
            <w:tcBorders>
              <w:top w:val="nil"/>
              <w:left w:val="single" w:sz="8" w:space="0" w:color="auto"/>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 </w:t>
            </w:r>
          </w:p>
        </w:tc>
        <w:tc>
          <w:tcPr>
            <w:tcW w:w="1126" w:type="dxa"/>
            <w:tcBorders>
              <w:top w:val="nil"/>
              <w:left w:val="nil"/>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 </w:t>
            </w:r>
          </w:p>
        </w:tc>
        <w:tc>
          <w:tcPr>
            <w:tcW w:w="1126" w:type="dxa"/>
            <w:tcBorders>
              <w:top w:val="nil"/>
              <w:left w:val="nil"/>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 </w:t>
            </w:r>
          </w:p>
        </w:tc>
        <w:tc>
          <w:tcPr>
            <w:tcW w:w="1262" w:type="dxa"/>
            <w:tcBorders>
              <w:top w:val="nil"/>
              <w:left w:val="nil"/>
              <w:bottom w:val="single" w:sz="4" w:space="0" w:color="auto"/>
              <w:right w:val="single" w:sz="8"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 </w:t>
            </w:r>
          </w:p>
        </w:tc>
        <w:tc>
          <w:tcPr>
            <w:tcW w:w="3900" w:type="dxa"/>
            <w:tcBorders>
              <w:top w:val="nil"/>
              <w:left w:val="nil"/>
              <w:bottom w:val="nil"/>
              <w:right w:val="nil"/>
            </w:tcBorders>
            <w:shd w:val="clear" w:color="auto" w:fill="auto"/>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p>
        </w:tc>
      </w:tr>
      <w:tr w:rsidR="00CC3CE3" w:rsidRPr="00CC3CE3" w:rsidTr="00CC3CE3">
        <w:trPr>
          <w:trHeight w:val="408"/>
          <w:jc w:val="center"/>
        </w:trPr>
        <w:tc>
          <w:tcPr>
            <w:tcW w:w="4820" w:type="dxa"/>
            <w:tcBorders>
              <w:top w:val="nil"/>
              <w:left w:val="single" w:sz="8" w:space="0" w:color="auto"/>
              <w:bottom w:val="single" w:sz="4" w:space="0" w:color="auto"/>
              <w:right w:val="nil"/>
            </w:tcBorders>
            <w:shd w:val="clear" w:color="auto" w:fill="auto"/>
            <w:vAlign w:val="center"/>
            <w:hideMark/>
          </w:tcPr>
          <w:p w:rsidR="00CC3CE3" w:rsidRPr="00CC3CE3" w:rsidRDefault="00CC3CE3" w:rsidP="00CC3CE3">
            <w:pPr>
              <w:widowControl/>
              <w:jc w:val="right"/>
              <w:rPr>
                <w:rFonts w:ascii="Calibri" w:eastAsia="Times New Roman" w:hAnsi="Calibri" w:cs="Calibri"/>
                <w:i/>
                <w:iCs/>
                <w:color w:val="000000"/>
                <w:kern w:val="0"/>
                <w:sz w:val="20"/>
                <w:lang w:eastAsia="en-US" w:bidi="th-TH"/>
              </w:rPr>
            </w:pPr>
            <w:r w:rsidRPr="00CC3CE3">
              <w:rPr>
                <w:rFonts w:ascii="Calibri" w:eastAsia="Times New Roman" w:hAnsi="Calibri" w:cs="Calibri"/>
                <w:i/>
                <w:iCs/>
                <w:color w:val="000000"/>
                <w:kern w:val="0"/>
                <w:sz w:val="20"/>
                <w:lang w:eastAsia="en-US" w:bidi="th-TH"/>
              </w:rPr>
              <w:t>TRAINING EVENT RUNNING COSTS</w:t>
            </w:r>
          </w:p>
        </w:tc>
        <w:tc>
          <w:tcPr>
            <w:tcW w:w="1126" w:type="dxa"/>
            <w:tcBorders>
              <w:top w:val="nil"/>
              <w:left w:val="single" w:sz="8" w:space="0" w:color="auto"/>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312,480</w:t>
            </w:r>
          </w:p>
        </w:tc>
        <w:tc>
          <w:tcPr>
            <w:tcW w:w="1126" w:type="dxa"/>
            <w:tcBorders>
              <w:top w:val="nil"/>
              <w:left w:val="nil"/>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330,385</w:t>
            </w:r>
          </w:p>
        </w:tc>
        <w:tc>
          <w:tcPr>
            <w:tcW w:w="1126" w:type="dxa"/>
            <w:tcBorders>
              <w:top w:val="nil"/>
              <w:left w:val="nil"/>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349,316</w:t>
            </w:r>
          </w:p>
        </w:tc>
        <w:tc>
          <w:tcPr>
            <w:tcW w:w="1262" w:type="dxa"/>
            <w:tcBorders>
              <w:top w:val="nil"/>
              <w:left w:val="nil"/>
              <w:bottom w:val="single" w:sz="4" w:space="0" w:color="auto"/>
              <w:right w:val="single" w:sz="8"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992,181</w:t>
            </w:r>
          </w:p>
        </w:tc>
        <w:tc>
          <w:tcPr>
            <w:tcW w:w="3900" w:type="dxa"/>
            <w:tcBorders>
              <w:top w:val="nil"/>
              <w:left w:val="nil"/>
              <w:bottom w:val="nil"/>
              <w:right w:val="nil"/>
            </w:tcBorders>
            <w:shd w:val="clear" w:color="auto" w:fill="auto"/>
            <w:vAlign w:val="center"/>
            <w:hideMark/>
          </w:tcPr>
          <w:p w:rsidR="00CC3CE3" w:rsidRPr="00CC3CE3" w:rsidRDefault="00CC3CE3" w:rsidP="00CC3CE3">
            <w:pPr>
              <w:widowControl/>
              <w:jc w:val="left"/>
              <w:rPr>
                <w:rFonts w:ascii="Calibri" w:eastAsia="Times New Roman" w:hAnsi="Calibri" w:cs="Calibri"/>
                <w:color w:val="000000"/>
                <w:kern w:val="0"/>
                <w:sz w:val="16"/>
                <w:szCs w:val="16"/>
                <w:lang w:eastAsia="en-US" w:bidi="th-TH"/>
              </w:rPr>
            </w:pPr>
            <w:r w:rsidRPr="00CC3CE3">
              <w:rPr>
                <w:rFonts w:ascii="Calibri" w:eastAsia="Times New Roman" w:hAnsi="Calibri" w:cs="Calibri"/>
                <w:color w:val="000000"/>
                <w:kern w:val="0"/>
                <w:sz w:val="16"/>
                <w:szCs w:val="16"/>
                <w:lang w:eastAsia="en-US" w:bidi="th-TH"/>
              </w:rPr>
              <w:t>3 EVENTS PER SCHOOL/YEAR, X5 NEW SCHOOLS JOINING PER YEAR, 300 THB PER HEAD, 20/EVENT</w:t>
            </w:r>
          </w:p>
        </w:tc>
      </w:tr>
      <w:tr w:rsidR="00CC3CE3" w:rsidRPr="00CC3CE3" w:rsidTr="00CC3CE3">
        <w:trPr>
          <w:trHeight w:val="276"/>
          <w:jc w:val="center"/>
        </w:trPr>
        <w:tc>
          <w:tcPr>
            <w:tcW w:w="4820" w:type="dxa"/>
            <w:tcBorders>
              <w:top w:val="nil"/>
              <w:left w:val="single" w:sz="8" w:space="0" w:color="auto"/>
              <w:bottom w:val="single" w:sz="4" w:space="0" w:color="auto"/>
              <w:right w:val="nil"/>
            </w:tcBorders>
            <w:shd w:val="clear" w:color="000000" w:fill="DBDBDB"/>
            <w:vAlign w:val="center"/>
            <w:hideMark/>
          </w:tcPr>
          <w:p w:rsidR="00CC3CE3" w:rsidRPr="00CC3CE3" w:rsidRDefault="00CC3CE3" w:rsidP="00CC3CE3">
            <w:pPr>
              <w:widowControl/>
              <w:jc w:val="left"/>
              <w:rPr>
                <w:rFonts w:ascii="Calibri" w:eastAsia="Times New Roman" w:hAnsi="Calibri" w:cs="Calibri"/>
                <w:b/>
                <w:bCs/>
                <w:color w:val="000000"/>
                <w:kern w:val="0"/>
                <w:sz w:val="20"/>
                <w:lang w:eastAsia="en-US" w:bidi="th-TH"/>
              </w:rPr>
            </w:pPr>
            <w:r w:rsidRPr="00CC3CE3">
              <w:rPr>
                <w:rFonts w:ascii="Calibri" w:eastAsia="Times New Roman" w:hAnsi="Calibri" w:cs="Calibri"/>
                <w:b/>
                <w:bCs/>
                <w:color w:val="000000"/>
                <w:kern w:val="0"/>
                <w:sz w:val="20"/>
                <w:lang w:eastAsia="en-US" w:bidi="th-TH"/>
              </w:rPr>
              <w:t>Meeting/management activity exp</w:t>
            </w:r>
          </w:p>
        </w:tc>
        <w:tc>
          <w:tcPr>
            <w:tcW w:w="1126" w:type="dxa"/>
            <w:tcBorders>
              <w:top w:val="nil"/>
              <w:left w:val="single" w:sz="8" w:space="0" w:color="auto"/>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 </w:t>
            </w:r>
          </w:p>
        </w:tc>
        <w:tc>
          <w:tcPr>
            <w:tcW w:w="1126" w:type="dxa"/>
            <w:tcBorders>
              <w:top w:val="nil"/>
              <w:left w:val="nil"/>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 </w:t>
            </w:r>
          </w:p>
        </w:tc>
        <w:tc>
          <w:tcPr>
            <w:tcW w:w="1126" w:type="dxa"/>
            <w:tcBorders>
              <w:top w:val="nil"/>
              <w:left w:val="nil"/>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 </w:t>
            </w:r>
          </w:p>
        </w:tc>
        <w:tc>
          <w:tcPr>
            <w:tcW w:w="1262" w:type="dxa"/>
            <w:tcBorders>
              <w:top w:val="nil"/>
              <w:left w:val="nil"/>
              <w:bottom w:val="single" w:sz="4" w:space="0" w:color="auto"/>
              <w:right w:val="single" w:sz="8"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 </w:t>
            </w:r>
          </w:p>
        </w:tc>
        <w:tc>
          <w:tcPr>
            <w:tcW w:w="3900" w:type="dxa"/>
            <w:tcBorders>
              <w:top w:val="nil"/>
              <w:left w:val="nil"/>
              <w:bottom w:val="nil"/>
              <w:right w:val="nil"/>
            </w:tcBorders>
            <w:shd w:val="clear" w:color="auto" w:fill="auto"/>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p>
        </w:tc>
      </w:tr>
      <w:tr w:rsidR="00CC3CE3" w:rsidRPr="00CC3CE3" w:rsidTr="00CC3CE3">
        <w:trPr>
          <w:trHeight w:val="552"/>
          <w:jc w:val="center"/>
        </w:trPr>
        <w:tc>
          <w:tcPr>
            <w:tcW w:w="4820" w:type="dxa"/>
            <w:tcBorders>
              <w:top w:val="nil"/>
              <w:left w:val="single" w:sz="8" w:space="0" w:color="auto"/>
              <w:bottom w:val="single" w:sz="4" w:space="0" w:color="auto"/>
              <w:right w:val="nil"/>
            </w:tcBorders>
            <w:shd w:val="clear" w:color="auto" w:fill="auto"/>
            <w:vAlign w:val="center"/>
            <w:hideMark/>
          </w:tcPr>
          <w:p w:rsidR="00CC3CE3" w:rsidRPr="00CC3CE3" w:rsidRDefault="00CC3CE3" w:rsidP="00CC3CE3">
            <w:pPr>
              <w:widowControl/>
              <w:jc w:val="right"/>
              <w:rPr>
                <w:rFonts w:ascii="Calibri" w:eastAsia="Times New Roman" w:hAnsi="Calibri" w:cs="Calibri"/>
                <w:i/>
                <w:iCs/>
                <w:color w:val="000000"/>
                <w:kern w:val="0"/>
                <w:sz w:val="20"/>
                <w:lang w:eastAsia="en-US" w:bidi="th-TH"/>
              </w:rPr>
            </w:pPr>
            <w:r w:rsidRPr="00CC3CE3">
              <w:rPr>
                <w:rFonts w:ascii="Calibri" w:eastAsia="Times New Roman" w:hAnsi="Calibri" w:cs="Calibri"/>
                <w:i/>
                <w:iCs/>
                <w:color w:val="000000"/>
                <w:kern w:val="0"/>
                <w:sz w:val="20"/>
                <w:lang w:eastAsia="en-US" w:bidi="th-TH"/>
              </w:rPr>
              <w:t>TEACHERS' CONFERENCE &amp; FOREST CELEBRATION EVENTS</w:t>
            </w:r>
          </w:p>
        </w:tc>
        <w:tc>
          <w:tcPr>
            <w:tcW w:w="1126" w:type="dxa"/>
            <w:tcBorders>
              <w:top w:val="nil"/>
              <w:left w:val="single" w:sz="8" w:space="0" w:color="auto"/>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148,800</w:t>
            </w:r>
          </w:p>
        </w:tc>
        <w:tc>
          <w:tcPr>
            <w:tcW w:w="1126" w:type="dxa"/>
            <w:tcBorders>
              <w:top w:val="nil"/>
              <w:left w:val="nil"/>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157,326</w:t>
            </w:r>
          </w:p>
        </w:tc>
        <w:tc>
          <w:tcPr>
            <w:tcW w:w="1126" w:type="dxa"/>
            <w:tcBorders>
              <w:top w:val="nil"/>
              <w:left w:val="nil"/>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166,341</w:t>
            </w:r>
          </w:p>
        </w:tc>
        <w:tc>
          <w:tcPr>
            <w:tcW w:w="1262" w:type="dxa"/>
            <w:tcBorders>
              <w:top w:val="nil"/>
              <w:left w:val="nil"/>
              <w:bottom w:val="single" w:sz="4" w:space="0" w:color="auto"/>
              <w:right w:val="single" w:sz="8"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472,467</w:t>
            </w:r>
          </w:p>
        </w:tc>
        <w:tc>
          <w:tcPr>
            <w:tcW w:w="3900" w:type="dxa"/>
            <w:tcBorders>
              <w:top w:val="nil"/>
              <w:left w:val="nil"/>
              <w:bottom w:val="nil"/>
              <w:right w:val="nil"/>
            </w:tcBorders>
            <w:shd w:val="clear" w:color="auto" w:fill="auto"/>
            <w:vAlign w:val="center"/>
            <w:hideMark/>
          </w:tcPr>
          <w:p w:rsidR="00CC3CE3" w:rsidRPr="00CC3CE3" w:rsidRDefault="00CC3CE3" w:rsidP="00CC3CE3">
            <w:pPr>
              <w:widowControl/>
              <w:jc w:val="left"/>
              <w:rPr>
                <w:rFonts w:ascii="Calibri" w:eastAsia="Times New Roman" w:hAnsi="Calibri" w:cs="Calibri"/>
                <w:color w:val="000000"/>
                <w:kern w:val="0"/>
                <w:sz w:val="16"/>
                <w:szCs w:val="16"/>
                <w:lang w:eastAsia="en-US" w:bidi="th-TH"/>
              </w:rPr>
            </w:pPr>
            <w:r w:rsidRPr="00CC3CE3">
              <w:rPr>
                <w:rFonts w:ascii="Calibri" w:eastAsia="Times New Roman" w:hAnsi="Calibri" w:cs="Calibri"/>
                <w:color w:val="000000"/>
                <w:kern w:val="0"/>
                <w:sz w:val="16"/>
                <w:szCs w:val="16"/>
                <w:lang w:eastAsia="en-US" w:bidi="th-TH"/>
              </w:rPr>
              <w:t>1 TEACHERS' CONFERENCE AND 1 FOREST CELEBRATION PER YEAR @20,000 THB EACH</w:t>
            </w:r>
          </w:p>
        </w:tc>
      </w:tr>
      <w:tr w:rsidR="00CC3CE3" w:rsidRPr="00CC3CE3" w:rsidTr="00CC3CE3">
        <w:trPr>
          <w:trHeight w:val="276"/>
          <w:jc w:val="center"/>
        </w:trPr>
        <w:tc>
          <w:tcPr>
            <w:tcW w:w="4820" w:type="dxa"/>
            <w:tcBorders>
              <w:top w:val="nil"/>
              <w:left w:val="single" w:sz="8" w:space="0" w:color="auto"/>
              <w:bottom w:val="single" w:sz="4" w:space="0" w:color="auto"/>
              <w:right w:val="nil"/>
            </w:tcBorders>
            <w:shd w:val="clear" w:color="000000" w:fill="DBDBDB"/>
            <w:vAlign w:val="center"/>
            <w:hideMark/>
          </w:tcPr>
          <w:p w:rsidR="00CC3CE3" w:rsidRPr="00CC3CE3" w:rsidRDefault="00A4312E" w:rsidP="00CC3CE3">
            <w:pPr>
              <w:widowControl/>
              <w:jc w:val="left"/>
              <w:rPr>
                <w:rFonts w:ascii="Calibri" w:eastAsia="Times New Roman" w:hAnsi="Calibri" w:cs="Calibri"/>
                <w:b/>
                <w:bCs/>
                <w:color w:val="000000"/>
                <w:kern w:val="0"/>
                <w:sz w:val="20"/>
                <w:lang w:eastAsia="en-US" w:bidi="th-TH"/>
              </w:rPr>
            </w:pPr>
            <w:r w:rsidRPr="00CC3CE3">
              <w:rPr>
                <w:rFonts w:ascii="Calibri" w:eastAsia="Times New Roman" w:hAnsi="Calibri" w:cs="Calibri"/>
                <w:b/>
                <w:bCs/>
                <w:color w:val="000000"/>
                <w:kern w:val="0"/>
                <w:sz w:val="20"/>
                <w:lang w:eastAsia="en-US" w:bidi="th-TH"/>
              </w:rPr>
              <w:t>Personnel</w:t>
            </w:r>
          </w:p>
        </w:tc>
        <w:tc>
          <w:tcPr>
            <w:tcW w:w="1126" w:type="dxa"/>
            <w:tcBorders>
              <w:top w:val="nil"/>
              <w:left w:val="single" w:sz="8" w:space="0" w:color="auto"/>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 </w:t>
            </w:r>
          </w:p>
        </w:tc>
        <w:tc>
          <w:tcPr>
            <w:tcW w:w="1126" w:type="dxa"/>
            <w:tcBorders>
              <w:top w:val="nil"/>
              <w:left w:val="nil"/>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 </w:t>
            </w:r>
          </w:p>
        </w:tc>
        <w:tc>
          <w:tcPr>
            <w:tcW w:w="1126" w:type="dxa"/>
            <w:tcBorders>
              <w:top w:val="nil"/>
              <w:left w:val="nil"/>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 </w:t>
            </w:r>
          </w:p>
        </w:tc>
        <w:tc>
          <w:tcPr>
            <w:tcW w:w="1262" w:type="dxa"/>
            <w:tcBorders>
              <w:top w:val="nil"/>
              <w:left w:val="nil"/>
              <w:bottom w:val="single" w:sz="4" w:space="0" w:color="auto"/>
              <w:right w:val="single" w:sz="8"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 </w:t>
            </w:r>
          </w:p>
        </w:tc>
        <w:tc>
          <w:tcPr>
            <w:tcW w:w="3900" w:type="dxa"/>
            <w:tcBorders>
              <w:top w:val="nil"/>
              <w:left w:val="nil"/>
              <w:bottom w:val="nil"/>
              <w:right w:val="nil"/>
            </w:tcBorders>
            <w:shd w:val="clear" w:color="auto" w:fill="auto"/>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p>
        </w:tc>
      </w:tr>
      <w:tr w:rsidR="00CC3CE3" w:rsidRPr="00CC3CE3" w:rsidTr="00CC3CE3">
        <w:trPr>
          <w:trHeight w:val="552"/>
          <w:jc w:val="center"/>
        </w:trPr>
        <w:tc>
          <w:tcPr>
            <w:tcW w:w="4820" w:type="dxa"/>
            <w:tcBorders>
              <w:top w:val="nil"/>
              <w:left w:val="single" w:sz="8" w:space="0" w:color="auto"/>
              <w:bottom w:val="single" w:sz="4" w:space="0" w:color="auto"/>
              <w:right w:val="nil"/>
            </w:tcBorders>
            <w:shd w:val="clear" w:color="auto" w:fill="auto"/>
            <w:vAlign w:val="center"/>
            <w:hideMark/>
          </w:tcPr>
          <w:p w:rsidR="00CC3CE3" w:rsidRPr="00CC3CE3" w:rsidRDefault="00CC3CE3" w:rsidP="00CC3CE3">
            <w:pPr>
              <w:widowControl/>
              <w:jc w:val="right"/>
              <w:rPr>
                <w:rFonts w:ascii="Calibri" w:eastAsia="Times New Roman" w:hAnsi="Calibri" w:cs="Calibri"/>
                <w:i/>
                <w:iCs/>
                <w:color w:val="000000"/>
                <w:kern w:val="0"/>
                <w:sz w:val="20"/>
                <w:lang w:eastAsia="en-US" w:bidi="th-TH"/>
              </w:rPr>
            </w:pPr>
            <w:r w:rsidRPr="00CC3CE3">
              <w:rPr>
                <w:rFonts w:ascii="Calibri" w:eastAsia="Times New Roman" w:hAnsi="Calibri" w:cs="Calibri"/>
                <w:i/>
                <w:iCs/>
                <w:color w:val="000000"/>
                <w:kern w:val="0"/>
                <w:sz w:val="20"/>
                <w:lang w:eastAsia="en-US" w:bidi="th-TH"/>
              </w:rPr>
              <w:t>FORRU-CMU EDUCATION PROJECT OFFICERS (1 FULL TIME, 1 PART TIME)</w:t>
            </w:r>
          </w:p>
        </w:tc>
        <w:tc>
          <w:tcPr>
            <w:tcW w:w="1126" w:type="dxa"/>
            <w:tcBorders>
              <w:top w:val="nil"/>
              <w:left w:val="single" w:sz="8" w:space="0" w:color="auto"/>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2,090,640</w:t>
            </w:r>
          </w:p>
        </w:tc>
        <w:tc>
          <w:tcPr>
            <w:tcW w:w="1126" w:type="dxa"/>
            <w:tcBorders>
              <w:top w:val="nil"/>
              <w:left w:val="nil"/>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2,210,434</w:t>
            </w:r>
          </w:p>
        </w:tc>
        <w:tc>
          <w:tcPr>
            <w:tcW w:w="1126" w:type="dxa"/>
            <w:tcBorders>
              <w:top w:val="nil"/>
              <w:left w:val="nil"/>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2,337,092</w:t>
            </w:r>
          </w:p>
        </w:tc>
        <w:tc>
          <w:tcPr>
            <w:tcW w:w="1262" w:type="dxa"/>
            <w:tcBorders>
              <w:top w:val="nil"/>
              <w:left w:val="nil"/>
              <w:bottom w:val="single" w:sz="4" w:space="0" w:color="auto"/>
              <w:right w:val="single" w:sz="8"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6,638,165</w:t>
            </w:r>
          </w:p>
        </w:tc>
        <w:tc>
          <w:tcPr>
            <w:tcW w:w="3900" w:type="dxa"/>
            <w:tcBorders>
              <w:top w:val="nil"/>
              <w:left w:val="nil"/>
              <w:bottom w:val="nil"/>
              <w:right w:val="nil"/>
            </w:tcBorders>
            <w:shd w:val="clear" w:color="auto" w:fill="auto"/>
            <w:vAlign w:val="center"/>
            <w:hideMark/>
          </w:tcPr>
          <w:p w:rsidR="00CC3CE3" w:rsidRPr="00CC3CE3" w:rsidRDefault="00CC3CE3" w:rsidP="00CC3CE3">
            <w:pPr>
              <w:widowControl/>
              <w:jc w:val="left"/>
              <w:rPr>
                <w:rFonts w:ascii="Calibri" w:eastAsia="Times New Roman" w:hAnsi="Calibri" w:cs="Calibri"/>
                <w:color w:val="000000"/>
                <w:kern w:val="0"/>
                <w:sz w:val="16"/>
                <w:szCs w:val="16"/>
                <w:lang w:eastAsia="en-US" w:bidi="th-TH"/>
              </w:rPr>
            </w:pPr>
            <w:r w:rsidRPr="00CC3CE3">
              <w:rPr>
                <w:rFonts w:ascii="Calibri" w:eastAsia="Times New Roman" w:hAnsi="Calibri" w:cs="Calibri"/>
                <w:color w:val="000000"/>
                <w:kern w:val="0"/>
                <w:sz w:val="16"/>
                <w:szCs w:val="16"/>
                <w:lang w:eastAsia="en-US" w:bidi="th-TH"/>
              </w:rPr>
              <w:t>1 FULL TIME 1 HALF TIME @23,000THB/MONTH + INSURANCE</w:t>
            </w:r>
          </w:p>
        </w:tc>
      </w:tr>
      <w:tr w:rsidR="00CC3CE3" w:rsidRPr="00CC3CE3" w:rsidTr="00CC3CE3">
        <w:trPr>
          <w:trHeight w:val="276"/>
          <w:jc w:val="center"/>
        </w:trPr>
        <w:tc>
          <w:tcPr>
            <w:tcW w:w="4820" w:type="dxa"/>
            <w:tcBorders>
              <w:top w:val="nil"/>
              <w:left w:val="single" w:sz="8" w:space="0" w:color="auto"/>
              <w:bottom w:val="single" w:sz="4" w:space="0" w:color="auto"/>
              <w:right w:val="nil"/>
            </w:tcBorders>
            <w:shd w:val="clear" w:color="auto" w:fill="auto"/>
            <w:vAlign w:val="center"/>
            <w:hideMark/>
          </w:tcPr>
          <w:p w:rsidR="00CC3CE3" w:rsidRPr="00CC3CE3" w:rsidRDefault="00CC3CE3" w:rsidP="00CC3CE3">
            <w:pPr>
              <w:widowControl/>
              <w:jc w:val="right"/>
              <w:rPr>
                <w:rFonts w:ascii="Calibri" w:eastAsia="Times New Roman" w:hAnsi="Calibri" w:cs="Calibri"/>
                <w:i/>
                <w:iCs/>
                <w:color w:val="000000"/>
                <w:kern w:val="0"/>
                <w:sz w:val="20"/>
                <w:lang w:eastAsia="en-US" w:bidi="th-TH"/>
              </w:rPr>
            </w:pPr>
            <w:r w:rsidRPr="00CC3CE3">
              <w:rPr>
                <w:rFonts w:ascii="Calibri" w:eastAsia="Times New Roman" w:hAnsi="Calibri" w:cs="Calibri"/>
                <w:i/>
                <w:iCs/>
                <w:color w:val="000000"/>
                <w:kern w:val="0"/>
                <w:sz w:val="20"/>
                <w:lang w:eastAsia="en-US" w:bidi="th-TH"/>
              </w:rPr>
              <w:t>SECRETARIAL</w:t>
            </w:r>
          </w:p>
        </w:tc>
        <w:tc>
          <w:tcPr>
            <w:tcW w:w="1126" w:type="dxa"/>
            <w:tcBorders>
              <w:top w:val="nil"/>
              <w:left w:val="single" w:sz="8" w:space="0" w:color="auto"/>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273,048</w:t>
            </w:r>
          </w:p>
        </w:tc>
        <w:tc>
          <w:tcPr>
            <w:tcW w:w="1126" w:type="dxa"/>
            <w:tcBorders>
              <w:top w:val="nil"/>
              <w:left w:val="nil"/>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288,694</w:t>
            </w:r>
          </w:p>
        </w:tc>
        <w:tc>
          <w:tcPr>
            <w:tcW w:w="1126" w:type="dxa"/>
            <w:tcBorders>
              <w:top w:val="nil"/>
              <w:left w:val="nil"/>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305,236</w:t>
            </w:r>
          </w:p>
        </w:tc>
        <w:tc>
          <w:tcPr>
            <w:tcW w:w="1262" w:type="dxa"/>
            <w:tcBorders>
              <w:top w:val="nil"/>
              <w:left w:val="nil"/>
              <w:bottom w:val="single" w:sz="4" w:space="0" w:color="auto"/>
              <w:right w:val="single" w:sz="8"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866,977</w:t>
            </w:r>
          </w:p>
        </w:tc>
        <w:tc>
          <w:tcPr>
            <w:tcW w:w="3900" w:type="dxa"/>
            <w:tcBorders>
              <w:top w:val="nil"/>
              <w:left w:val="nil"/>
              <w:bottom w:val="nil"/>
              <w:right w:val="nil"/>
            </w:tcBorders>
            <w:shd w:val="clear" w:color="auto" w:fill="auto"/>
            <w:vAlign w:val="center"/>
            <w:hideMark/>
          </w:tcPr>
          <w:p w:rsidR="00CC3CE3" w:rsidRPr="00CC3CE3" w:rsidRDefault="00CC3CE3" w:rsidP="00CC3CE3">
            <w:pPr>
              <w:widowControl/>
              <w:jc w:val="left"/>
              <w:rPr>
                <w:rFonts w:ascii="Calibri" w:eastAsia="Times New Roman" w:hAnsi="Calibri" w:cs="Calibri"/>
                <w:color w:val="000000"/>
                <w:kern w:val="0"/>
                <w:sz w:val="16"/>
                <w:szCs w:val="16"/>
                <w:lang w:eastAsia="en-US" w:bidi="th-TH"/>
              </w:rPr>
            </w:pPr>
            <w:r w:rsidRPr="00CC3CE3">
              <w:rPr>
                <w:rFonts w:ascii="Calibri" w:eastAsia="Times New Roman" w:hAnsi="Calibri" w:cs="Calibri"/>
                <w:color w:val="000000"/>
                <w:kern w:val="0"/>
                <w:sz w:val="16"/>
                <w:szCs w:val="16"/>
                <w:lang w:eastAsia="en-US" w:bidi="th-TH"/>
              </w:rPr>
              <w:t>PART TIME 5,000THB/MONTH + INSURANCE</w:t>
            </w:r>
          </w:p>
        </w:tc>
      </w:tr>
      <w:tr w:rsidR="00CC3CE3" w:rsidRPr="00CC3CE3" w:rsidTr="00CC3CE3">
        <w:trPr>
          <w:trHeight w:val="276"/>
          <w:jc w:val="center"/>
        </w:trPr>
        <w:tc>
          <w:tcPr>
            <w:tcW w:w="4820" w:type="dxa"/>
            <w:tcBorders>
              <w:top w:val="nil"/>
              <w:left w:val="single" w:sz="8" w:space="0" w:color="auto"/>
              <w:bottom w:val="single" w:sz="4" w:space="0" w:color="auto"/>
              <w:right w:val="nil"/>
            </w:tcBorders>
            <w:shd w:val="clear" w:color="000000" w:fill="DBDBDB"/>
            <w:vAlign w:val="center"/>
            <w:hideMark/>
          </w:tcPr>
          <w:p w:rsidR="00CC3CE3" w:rsidRPr="00CC3CE3" w:rsidRDefault="00CC3CE3" w:rsidP="00CC3CE3">
            <w:pPr>
              <w:widowControl/>
              <w:jc w:val="left"/>
              <w:rPr>
                <w:rFonts w:ascii="Calibri" w:eastAsia="Times New Roman" w:hAnsi="Calibri" w:cs="Calibri"/>
                <w:b/>
                <w:bCs/>
                <w:color w:val="000000"/>
                <w:kern w:val="0"/>
                <w:sz w:val="20"/>
                <w:lang w:eastAsia="en-US" w:bidi="th-TH"/>
              </w:rPr>
            </w:pPr>
            <w:r w:rsidRPr="00CC3CE3">
              <w:rPr>
                <w:rFonts w:ascii="Calibri" w:eastAsia="Times New Roman" w:hAnsi="Calibri" w:cs="Calibri"/>
                <w:b/>
                <w:bCs/>
                <w:color w:val="000000"/>
                <w:kern w:val="0"/>
                <w:sz w:val="20"/>
                <w:lang w:eastAsia="en-US" w:bidi="th-TH"/>
              </w:rPr>
              <w:t>Travelling</w:t>
            </w:r>
          </w:p>
        </w:tc>
        <w:tc>
          <w:tcPr>
            <w:tcW w:w="1126" w:type="dxa"/>
            <w:tcBorders>
              <w:top w:val="nil"/>
              <w:left w:val="single" w:sz="8" w:space="0" w:color="auto"/>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 </w:t>
            </w:r>
          </w:p>
        </w:tc>
        <w:tc>
          <w:tcPr>
            <w:tcW w:w="1126" w:type="dxa"/>
            <w:tcBorders>
              <w:top w:val="nil"/>
              <w:left w:val="nil"/>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 </w:t>
            </w:r>
          </w:p>
        </w:tc>
        <w:tc>
          <w:tcPr>
            <w:tcW w:w="1126" w:type="dxa"/>
            <w:tcBorders>
              <w:top w:val="nil"/>
              <w:left w:val="nil"/>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 </w:t>
            </w:r>
          </w:p>
        </w:tc>
        <w:tc>
          <w:tcPr>
            <w:tcW w:w="1262" w:type="dxa"/>
            <w:tcBorders>
              <w:top w:val="nil"/>
              <w:left w:val="nil"/>
              <w:bottom w:val="single" w:sz="4" w:space="0" w:color="auto"/>
              <w:right w:val="single" w:sz="8"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 </w:t>
            </w:r>
          </w:p>
        </w:tc>
        <w:tc>
          <w:tcPr>
            <w:tcW w:w="3900" w:type="dxa"/>
            <w:tcBorders>
              <w:top w:val="nil"/>
              <w:left w:val="nil"/>
              <w:bottom w:val="nil"/>
              <w:right w:val="nil"/>
            </w:tcBorders>
            <w:shd w:val="clear" w:color="auto" w:fill="auto"/>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p>
        </w:tc>
      </w:tr>
      <w:tr w:rsidR="00CC3CE3" w:rsidRPr="00CC3CE3" w:rsidTr="00CC3CE3">
        <w:trPr>
          <w:trHeight w:val="276"/>
          <w:jc w:val="center"/>
        </w:trPr>
        <w:tc>
          <w:tcPr>
            <w:tcW w:w="4820" w:type="dxa"/>
            <w:tcBorders>
              <w:top w:val="nil"/>
              <w:left w:val="single" w:sz="8" w:space="0" w:color="auto"/>
              <w:bottom w:val="single" w:sz="4" w:space="0" w:color="auto"/>
              <w:right w:val="nil"/>
            </w:tcBorders>
            <w:shd w:val="clear" w:color="auto" w:fill="auto"/>
            <w:vAlign w:val="center"/>
            <w:hideMark/>
          </w:tcPr>
          <w:p w:rsidR="00CC3CE3" w:rsidRPr="00CC3CE3" w:rsidRDefault="00CC3CE3" w:rsidP="00CC3CE3">
            <w:pPr>
              <w:widowControl/>
              <w:jc w:val="right"/>
              <w:rPr>
                <w:rFonts w:ascii="Calibri" w:eastAsia="Times New Roman" w:hAnsi="Calibri" w:cs="Calibri"/>
                <w:i/>
                <w:iCs/>
                <w:color w:val="000000"/>
                <w:kern w:val="0"/>
                <w:sz w:val="20"/>
                <w:lang w:eastAsia="en-US" w:bidi="th-TH"/>
              </w:rPr>
            </w:pPr>
            <w:r w:rsidRPr="00CC3CE3">
              <w:rPr>
                <w:rFonts w:ascii="Calibri" w:eastAsia="Times New Roman" w:hAnsi="Calibri" w:cs="Calibri"/>
                <w:i/>
                <w:iCs/>
                <w:color w:val="000000"/>
                <w:kern w:val="0"/>
                <w:sz w:val="20"/>
                <w:lang w:eastAsia="en-US" w:bidi="th-TH"/>
              </w:rPr>
              <w:t>TRAVEL FORRU STAFF TO/FROM TRAINING EVENTS</w:t>
            </w:r>
          </w:p>
        </w:tc>
        <w:tc>
          <w:tcPr>
            <w:tcW w:w="1126" w:type="dxa"/>
            <w:tcBorders>
              <w:top w:val="nil"/>
              <w:left w:val="single" w:sz="8" w:space="0" w:color="auto"/>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89,280</w:t>
            </w:r>
          </w:p>
        </w:tc>
        <w:tc>
          <w:tcPr>
            <w:tcW w:w="1126" w:type="dxa"/>
            <w:tcBorders>
              <w:top w:val="nil"/>
              <w:left w:val="nil"/>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94,396</w:t>
            </w:r>
          </w:p>
        </w:tc>
        <w:tc>
          <w:tcPr>
            <w:tcW w:w="1126" w:type="dxa"/>
            <w:tcBorders>
              <w:top w:val="nil"/>
              <w:left w:val="nil"/>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99,805</w:t>
            </w:r>
          </w:p>
        </w:tc>
        <w:tc>
          <w:tcPr>
            <w:tcW w:w="1262" w:type="dxa"/>
            <w:tcBorders>
              <w:top w:val="nil"/>
              <w:left w:val="nil"/>
              <w:bottom w:val="single" w:sz="4" w:space="0" w:color="auto"/>
              <w:right w:val="single" w:sz="8"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283,480</w:t>
            </w:r>
          </w:p>
        </w:tc>
        <w:tc>
          <w:tcPr>
            <w:tcW w:w="3900" w:type="dxa"/>
            <w:tcBorders>
              <w:top w:val="nil"/>
              <w:left w:val="nil"/>
              <w:bottom w:val="nil"/>
              <w:right w:val="nil"/>
            </w:tcBorders>
            <w:shd w:val="clear" w:color="auto" w:fill="auto"/>
            <w:vAlign w:val="center"/>
            <w:hideMark/>
          </w:tcPr>
          <w:p w:rsidR="00CC3CE3" w:rsidRPr="00CC3CE3" w:rsidRDefault="00CC3CE3" w:rsidP="00CC3CE3">
            <w:pPr>
              <w:widowControl/>
              <w:jc w:val="left"/>
              <w:rPr>
                <w:rFonts w:ascii="Calibri" w:eastAsia="Times New Roman" w:hAnsi="Calibri" w:cs="Calibri"/>
                <w:color w:val="000000"/>
                <w:kern w:val="0"/>
                <w:sz w:val="16"/>
                <w:szCs w:val="16"/>
                <w:lang w:eastAsia="en-US" w:bidi="th-TH"/>
              </w:rPr>
            </w:pPr>
            <w:r w:rsidRPr="00CC3CE3">
              <w:rPr>
                <w:rFonts w:ascii="Calibri" w:eastAsia="Times New Roman" w:hAnsi="Calibri" w:cs="Calibri"/>
                <w:color w:val="000000"/>
                <w:kern w:val="0"/>
                <w:sz w:val="16"/>
                <w:szCs w:val="16"/>
                <w:lang w:eastAsia="en-US" w:bidi="th-TH"/>
              </w:rPr>
              <w:t>LOCAL CAR</w:t>
            </w:r>
          </w:p>
        </w:tc>
      </w:tr>
      <w:tr w:rsidR="00CC3CE3" w:rsidRPr="00CC3CE3" w:rsidTr="00CC3CE3">
        <w:trPr>
          <w:trHeight w:val="276"/>
          <w:jc w:val="center"/>
        </w:trPr>
        <w:tc>
          <w:tcPr>
            <w:tcW w:w="4820" w:type="dxa"/>
            <w:tcBorders>
              <w:top w:val="nil"/>
              <w:left w:val="single" w:sz="8" w:space="0" w:color="auto"/>
              <w:bottom w:val="single" w:sz="4" w:space="0" w:color="auto"/>
              <w:right w:val="nil"/>
            </w:tcBorders>
            <w:shd w:val="clear" w:color="auto" w:fill="auto"/>
            <w:vAlign w:val="center"/>
            <w:hideMark/>
          </w:tcPr>
          <w:p w:rsidR="00CC3CE3" w:rsidRPr="00CC3CE3" w:rsidRDefault="00CC3CE3" w:rsidP="00CC3CE3">
            <w:pPr>
              <w:widowControl/>
              <w:jc w:val="right"/>
              <w:rPr>
                <w:rFonts w:ascii="Calibri" w:eastAsia="Times New Roman" w:hAnsi="Calibri" w:cs="Calibri"/>
                <w:i/>
                <w:iCs/>
                <w:color w:val="000000"/>
                <w:kern w:val="0"/>
                <w:sz w:val="20"/>
                <w:lang w:eastAsia="en-US" w:bidi="th-TH"/>
              </w:rPr>
            </w:pPr>
            <w:r w:rsidRPr="00CC3CE3">
              <w:rPr>
                <w:rFonts w:ascii="Calibri" w:eastAsia="Times New Roman" w:hAnsi="Calibri" w:cs="Calibri"/>
                <w:i/>
                <w:iCs/>
                <w:color w:val="000000"/>
                <w:kern w:val="0"/>
                <w:sz w:val="20"/>
                <w:lang w:eastAsia="en-US" w:bidi="th-TH"/>
              </w:rPr>
              <w:t>TRAVEL FORRU STAFF FIELD SITE SUPPORT</w:t>
            </w:r>
          </w:p>
        </w:tc>
        <w:tc>
          <w:tcPr>
            <w:tcW w:w="1126" w:type="dxa"/>
            <w:tcBorders>
              <w:top w:val="nil"/>
              <w:left w:val="single" w:sz="8" w:space="0" w:color="auto"/>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59,520</w:t>
            </w:r>
          </w:p>
        </w:tc>
        <w:tc>
          <w:tcPr>
            <w:tcW w:w="1126" w:type="dxa"/>
            <w:tcBorders>
              <w:top w:val="nil"/>
              <w:left w:val="nil"/>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62,930</w:t>
            </w:r>
          </w:p>
        </w:tc>
        <w:tc>
          <w:tcPr>
            <w:tcW w:w="1126" w:type="dxa"/>
            <w:tcBorders>
              <w:top w:val="nil"/>
              <w:left w:val="nil"/>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66,536</w:t>
            </w:r>
          </w:p>
        </w:tc>
        <w:tc>
          <w:tcPr>
            <w:tcW w:w="1262" w:type="dxa"/>
            <w:tcBorders>
              <w:top w:val="nil"/>
              <w:left w:val="nil"/>
              <w:bottom w:val="single" w:sz="4" w:space="0" w:color="auto"/>
              <w:right w:val="single" w:sz="8"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188,987</w:t>
            </w:r>
          </w:p>
        </w:tc>
        <w:tc>
          <w:tcPr>
            <w:tcW w:w="3900" w:type="dxa"/>
            <w:tcBorders>
              <w:top w:val="nil"/>
              <w:left w:val="nil"/>
              <w:bottom w:val="nil"/>
              <w:right w:val="nil"/>
            </w:tcBorders>
            <w:shd w:val="clear" w:color="auto" w:fill="auto"/>
            <w:vAlign w:val="center"/>
            <w:hideMark/>
          </w:tcPr>
          <w:p w:rsidR="00CC3CE3" w:rsidRPr="00CC3CE3" w:rsidRDefault="00CC3CE3" w:rsidP="00CC3CE3">
            <w:pPr>
              <w:widowControl/>
              <w:jc w:val="left"/>
              <w:rPr>
                <w:rFonts w:ascii="Calibri" w:eastAsia="Times New Roman" w:hAnsi="Calibri" w:cs="Calibri"/>
                <w:color w:val="000000"/>
                <w:kern w:val="0"/>
                <w:sz w:val="16"/>
                <w:szCs w:val="16"/>
                <w:lang w:eastAsia="en-US" w:bidi="th-TH"/>
              </w:rPr>
            </w:pPr>
            <w:r w:rsidRPr="00CC3CE3">
              <w:rPr>
                <w:rFonts w:ascii="Calibri" w:eastAsia="Times New Roman" w:hAnsi="Calibri" w:cs="Calibri"/>
                <w:color w:val="000000"/>
                <w:kern w:val="0"/>
                <w:sz w:val="16"/>
                <w:szCs w:val="16"/>
                <w:lang w:eastAsia="en-US" w:bidi="th-TH"/>
              </w:rPr>
              <w:t>LOCAL CAR</w:t>
            </w:r>
          </w:p>
        </w:tc>
      </w:tr>
      <w:tr w:rsidR="00CC3CE3" w:rsidRPr="00CC3CE3" w:rsidTr="00CC3CE3">
        <w:trPr>
          <w:trHeight w:val="288"/>
          <w:jc w:val="center"/>
        </w:trPr>
        <w:tc>
          <w:tcPr>
            <w:tcW w:w="4820" w:type="dxa"/>
            <w:tcBorders>
              <w:top w:val="nil"/>
              <w:left w:val="single" w:sz="8" w:space="0" w:color="auto"/>
              <w:bottom w:val="nil"/>
              <w:right w:val="nil"/>
            </w:tcBorders>
            <w:shd w:val="clear" w:color="000000" w:fill="DBDBDB"/>
            <w:vAlign w:val="center"/>
            <w:hideMark/>
          </w:tcPr>
          <w:p w:rsidR="00CC3CE3" w:rsidRPr="00CC3CE3" w:rsidRDefault="00CC3CE3" w:rsidP="00CC3CE3">
            <w:pPr>
              <w:widowControl/>
              <w:jc w:val="left"/>
              <w:rPr>
                <w:rFonts w:ascii="Calibri" w:eastAsia="Times New Roman" w:hAnsi="Calibri" w:cs="Calibri"/>
                <w:b/>
                <w:bCs/>
                <w:color w:val="000000"/>
                <w:kern w:val="0"/>
                <w:sz w:val="20"/>
                <w:lang w:eastAsia="en-US" w:bidi="th-TH"/>
              </w:rPr>
            </w:pPr>
            <w:r w:rsidRPr="00CC3CE3">
              <w:rPr>
                <w:rFonts w:ascii="Calibri" w:eastAsia="Times New Roman" w:hAnsi="Calibri" w:cs="Calibri"/>
                <w:b/>
                <w:bCs/>
                <w:color w:val="000000"/>
                <w:kern w:val="0"/>
                <w:sz w:val="20"/>
                <w:lang w:eastAsia="en-US" w:bidi="th-TH"/>
              </w:rPr>
              <w:t>Office cost/others</w:t>
            </w:r>
          </w:p>
        </w:tc>
        <w:tc>
          <w:tcPr>
            <w:tcW w:w="1126" w:type="dxa"/>
            <w:tcBorders>
              <w:top w:val="nil"/>
              <w:left w:val="single" w:sz="8" w:space="0" w:color="auto"/>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 </w:t>
            </w:r>
          </w:p>
        </w:tc>
        <w:tc>
          <w:tcPr>
            <w:tcW w:w="1126" w:type="dxa"/>
            <w:tcBorders>
              <w:top w:val="nil"/>
              <w:left w:val="nil"/>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 </w:t>
            </w:r>
          </w:p>
        </w:tc>
        <w:tc>
          <w:tcPr>
            <w:tcW w:w="1126" w:type="dxa"/>
            <w:tcBorders>
              <w:top w:val="nil"/>
              <w:left w:val="nil"/>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 </w:t>
            </w:r>
          </w:p>
        </w:tc>
        <w:tc>
          <w:tcPr>
            <w:tcW w:w="1262" w:type="dxa"/>
            <w:tcBorders>
              <w:top w:val="nil"/>
              <w:left w:val="nil"/>
              <w:bottom w:val="single" w:sz="4" w:space="0" w:color="auto"/>
              <w:right w:val="single" w:sz="8"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 </w:t>
            </w:r>
          </w:p>
        </w:tc>
        <w:tc>
          <w:tcPr>
            <w:tcW w:w="3900" w:type="dxa"/>
            <w:tcBorders>
              <w:top w:val="nil"/>
              <w:left w:val="nil"/>
              <w:bottom w:val="nil"/>
              <w:right w:val="nil"/>
            </w:tcBorders>
            <w:shd w:val="clear" w:color="auto" w:fill="auto"/>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p>
        </w:tc>
      </w:tr>
      <w:tr w:rsidR="00CC3CE3" w:rsidRPr="00CC3CE3" w:rsidTr="00CC3CE3">
        <w:trPr>
          <w:trHeight w:val="276"/>
          <w:jc w:val="center"/>
        </w:trPr>
        <w:tc>
          <w:tcPr>
            <w:tcW w:w="4820" w:type="dxa"/>
            <w:tcBorders>
              <w:top w:val="single" w:sz="8" w:space="0" w:color="auto"/>
              <w:left w:val="single" w:sz="8" w:space="0" w:color="auto"/>
              <w:bottom w:val="single" w:sz="4" w:space="0" w:color="auto"/>
              <w:right w:val="nil"/>
            </w:tcBorders>
            <w:shd w:val="clear" w:color="auto" w:fill="auto"/>
            <w:vAlign w:val="center"/>
            <w:hideMark/>
          </w:tcPr>
          <w:p w:rsidR="00CC3CE3" w:rsidRPr="00CC3CE3" w:rsidRDefault="00CC3CE3" w:rsidP="00CC3CE3">
            <w:pPr>
              <w:widowControl/>
              <w:jc w:val="right"/>
              <w:rPr>
                <w:rFonts w:ascii="Calibri" w:eastAsia="Times New Roman" w:hAnsi="Calibri" w:cs="Calibri"/>
                <w:i/>
                <w:iCs/>
                <w:color w:val="000000"/>
                <w:kern w:val="0"/>
                <w:sz w:val="20"/>
                <w:lang w:eastAsia="en-US" w:bidi="th-TH"/>
              </w:rPr>
            </w:pPr>
            <w:r w:rsidRPr="00CC3CE3">
              <w:rPr>
                <w:rFonts w:ascii="Calibri" w:eastAsia="Times New Roman" w:hAnsi="Calibri" w:cs="Calibri"/>
                <w:i/>
                <w:iCs/>
                <w:color w:val="000000"/>
                <w:kern w:val="0"/>
                <w:sz w:val="20"/>
                <w:lang w:eastAsia="en-US" w:bidi="th-TH"/>
              </w:rPr>
              <w:t xml:space="preserve">SEED BANK RUNNING COST EXPANSION </w:t>
            </w:r>
          </w:p>
        </w:tc>
        <w:tc>
          <w:tcPr>
            <w:tcW w:w="1126" w:type="dxa"/>
            <w:tcBorders>
              <w:top w:val="nil"/>
              <w:left w:val="single" w:sz="8" w:space="0" w:color="auto"/>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74,400</w:t>
            </w:r>
          </w:p>
        </w:tc>
        <w:tc>
          <w:tcPr>
            <w:tcW w:w="1126" w:type="dxa"/>
            <w:tcBorders>
              <w:top w:val="nil"/>
              <w:left w:val="nil"/>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78,663</w:t>
            </w:r>
          </w:p>
        </w:tc>
        <w:tc>
          <w:tcPr>
            <w:tcW w:w="1126" w:type="dxa"/>
            <w:tcBorders>
              <w:top w:val="nil"/>
              <w:left w:val="nil"/>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83,171</w:t>
            </w:r>
          </w:p>
        </w:tc>
        <w:tc>
          <w:tcPr>
            <w:tcW w:w="1262" w:type="dxa"/>
            <w:tcBorders>
              <w:top w:val="nil"/>
              <w:left w:val="nil"/>
              <w:bottom w:val="single" w:sz="4" w:space="0" w:color="auto"/>
              <w:right w:val="single" w:sz="8"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236,234</w:t>
            </w:r>
          </w:p>
        </w:tc>
        <w:tc>
          <w:tcPr>
            <w:tcW w:w="3900" w:type="dxa"/>
            <w:tcBorders>
              <w:top w:val="nil"/>
              <w:left w:val="nil"/>
              <w:bottom w:val="nil"/>
              <w:right w:val="nil"/>
            </w:tcBorders>
            <w:shd w:val="clear" w:color="auto" w:fill="auto"/>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p>
        </w:tc>
      </w:tr>
      <w:tr w:rsidR="00CC3CE3" w:rsidRPr="00CC3CE3" w:rsidTr="00CC3CE3">
        <w:trPr>
          <w:trHeight w:val="276"/>
          <w:jc w:val="center"/>
        </w:trPr>
        <w:tc>
          <w:tcPr>
            <w:tcW w:w="4820" w:type="dxa"/>
            <w:tcBorders>
              <w:top w:val="nil"/>
              <w:left w:val="single" w:sz="8" w:space="0" w:color="auto"/>
              <w:bottom w:val="single" w:sz="4" w:space="0" w:color="auto"/>
              <w:right w:val="nil"/>
            </w:tcBorders>
            <w:shd w:val="clear" w:color="auto" w:fill="auto"/>
            <w:vAlign w:val="center"/>
            <w:hideMark/>
          </w:tcPr>
          <w:p w:rsidR="00CC3CE3" w:rsidRPr="00CC3CE3" w:rsidRDefault="00CC3CE3" w:rsidP="00CC3CE3">
            <w:pPr>
              <w:widowControl/>
              <w:jc w:val="right"/>
              <w:rPr>
                <w:rFonts w:ascii="Calibri" w:eastAsia="Times New Roman" w:hAnsi="Calibri" w:cs="Calibri"/>
                <w:i/>
                <w:iCs/>
                <w:color w:val="000000"/>
                <w:kern w:val="0"/>
                <w:sz w:val="20"/>
                <w:lang w:eastAsia="en-US" w:bidi="th-TH"/>
              </w:rPr>
            </w:pPr>
            <w:r w:rsidRPr="00CC3CE3">
              <w:rPr>
                <w:rFonts w:ascii="Calibri" w:eastAsia="Times New Roman" w:hAnsi="Calibri" w:cs="Calibri"/>
                <w:i/>
                <w:iCs/>
                <w:color w:val="000000"/>
                <w:kern w:val="0"/>
                <w:sz w:val="20"/>
                <w:lang w:eastAsia="en-US" w:bidi="th-TH"/>
              </w:rPr>
              <w:t>OFFICE SUNDRIES AND REPORTING</w:t>
            </w:r>
          </w:p>
        </w:tc>
        <w:tc>
          <w:tcPr>
            <w:tcW w:w="1126" w:type="dxa"/>
            <w:tcBorders>
              <w:top w:val="nil"/>
              <w:left w:val="single" w:sz="8" w:space="0" w:color="auto"/>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66,960</w:t>
            </w:r>
          </w:p>
        </w:tc>
        <w:tc>
          <w:tcPr>
            <w:tcW w:w="1126" w:type="dxa"/>
            <w:tcBorders>
              <w:top w:val="nil"/>
              <w:left w:val="nil"/>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70,797</w:t>
            </w:r>
          </w:p>
        </w:tc>
        <w:tc>
          <w:tcPr>
            <w:tcW w:w="1126" w:type="dxa"/>
            <w:tcBorders>
              <w:top w:val="nil"/>
              <w:left w:val="nil"/>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74,853</w:t>
            </w:r>
          </w:p>
        </w:tc>
        <w:tc>
          <w:tcPr>
            <w:tcW w:w="1262" w:type="dxa"/>
            <w:tcBorders>
              <w:top w:val="nil"/>
              <w:left w:val="nil"/>
              <w:bottom w:val="single" w:sz="4" w:space="0" w:color="auto"/>
              <w:right w:val="single" w:sz="8"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212,610</w:t>
            </w:r>
          </w:p>
        </w:tc>
        <w:tc>
          <w:tcPr>
            <w:tcW w:w="3900" w:type="dxa"/>
            <w:tcBorders>
              <w:top w:val="nil"/>
              <w:left w:val="nil"/>
              <w:bottom w:val="nil"/>
              <w:right w:val="nil"/>
            </w:tcBorders>
            <w:shd w:val="clear" w:color="auto" w:fill="auto"/>
            <w:vAlign w:val="center"/>
            <w:hideMark/>
          </w:tcPr>
          <w:p w:rsidR="00CC3CE3" w:rsidRPr="00CC3CE3" w:rsidRDefault="00CC3CE3" w:rsidP="00CC3CE3">
            <w:pPr>
              <w:widowControl/>
              <w:jc w:val="left"/>
              <w:rPr>
                <w:rFonts w:ascii="Calibri" w:eastAsia="Times New Roman" w:hAnsi="Calibri" w:cs="Calibri"/>
                <w:color w:val="000000"/>
                <w:kern w:val="0"/>
                <w:sz w:val="16"/>
                <w:szCs w:val="16"/>
                <w:lang w:eastAsia="en-US" w:bidi="th-TH"/>
              </w:rPr>
            </w:pPr>
            <w:r w:rsidRPr="00CC3CE3">
              <w:rPr>
                <w:rFonts w:ascii="Calibri" w:eastAsia="Times New Roman" w:hAnsi="Calibri" w:cs="Calibri"/>
                <w:color w:val="000000"/>
                <w:kern w:val="0"/>
                <w:sz w:val="16"/>
                <w:szCs w:val="16"/>
                <w:lang w:eastAsia="en-US" w:bidi="th-TH"/>
              </w:rPr>
              <w:t>2,000 THB/MO</w:t>
            </w:r>
          </w:p>
        </w:tc>
      </w:tr>
      <w:tr w:rsidR="00CC3CE3" w:rsidRPr="00CC3CE3" w:rsidTr="00CC3CE3">
        <w:trPr>
          <w:trHeight w:val="276"/>
          <w:jc w:val="center"/>
        </w:trPr>
        <w:tc>
          <w:tcPr>
            <w:tcW w:w="4820" w:type="dxa"/>
            <w:tcBorders>
              <w:top w:val="nil"/>
              <w:left w:val="single" w:sz="8" w:space="0" w:color="auto"/>
              <w:bottom w:val="single" w:sz="4" w:space="0" w:color="auto"/>
              <w:right w:val="nil"/>
            </w:tcBorders>
            <w:shd w:val="clear" w:color="auto" w:fill="auto"/>
            <w:vAlign w:val="center"/>
            <w:hideMark/>
          </w:tcPr>
          <w:p w:rsidR="00CC3CE3" w:rsidRPr="00CC3CE3" w:rsidRDefault="00CC3CE3" w:rsidP="00CC3CE3">
            <w:pPr>
              <w:widowControl/>
              <w:jc w:val="right"/>
              <w:rPr>
                <w:rFonts w:ascii="Calibri" w:eastAsia="Times New Roman" w:hAnsi="Calibri" w:cs="Calibri"/>
                <w:i/>
                <w:iCs/>
                <w:color w:val="000000"/>
                <w:kern w:val="0"/>
                <w:sz w:val="20"/>
                <w:lang w:eastAsia="en-US" w:bidi="th-TH"/>
              </w:rPr>
            </w:pPr>
            <w:r w:rsidRPr="00CC3CE3">
              <w:rPr>
                <w:rFonts w:ascii="Calibri" w:eastAsia="Times New Roman" w:hAnsi="Calibri" w:cs="Calibri"/>
                <w:i/>
                <w:iCs/>
                <w:color w:val="000000"/>
                <w:kern w:val="0"/>
                <w:sz w:val="20"/>
                <w:lang w:eastAsia="en-US" w:bidi="th-TH"/>
              </w:rPr>
              <w:t>PRINTING STUDENT WORKBOOKS</w:t>
            </w:r>
          </w:p>
        </w:tc>
        <w:tc>
          <w:tcPr>
            <w:tcW w:w="1126" w:type="dxa"/>
            <w:tcBorders>
              <w:top w:val="nil"/>
              <w:left w:val="single" w:sz="8" w:space="0" w:color="auto"/>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44,640</w:t>
            </w:r>
          </w:p>
        </w:tc>
        <w:tc>
          <w:tcPr>
            <w:tcW w:w="1126" w:type="dxa"/>
            <w:tcBorders>
              <w:top w:val="nil"/>
              <w:left w:val="nil"/>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47,198</w:t>
            </w:r>
          </w:p>
        </w:tc>
        <w:tc>
          <w:tcPr>
            <w:tcW w:w="1126" w:type="dxa"/>
            <w:tcBorders>
              <w:top w:val="nil"/>
              <w:left w:val="nil"/>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49,902</w:t>
            </w:r>
          </w:p>
        </w:tc>
        <w:tc>
          <w:tcPr>
            <w:tcW w:w="1262" w:type="dxa"/>
            <w:tcBorders>
              <w:top w:val="nil"/>
              <w:left w:val="nil"/>
              <w:bottom w:val="single" w:sz="4" w:space="0" w:color="auto"/>
              <w:right w:val="single" w:sz="8"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141,740</w:t>
            </w:r>
          </w:p>
        </w:tc>
        <w:tc>
          <w:tcPr>
            <w:tcW w:w="3900" w:type="dxa"/>
            <w:tcBorders>
              <w:top w:val="nil"/>
              <w:left w:val="nil"/>
              <w:bottom w:val="nil"/>
              <w:right w:val="nil"/>
            </w:tcBorders>
            <w:shd w:val="clear" w:color="auto" w:fill="auto"/>
            <w:vAlign w:val="center"/>
            <w:hideMark/>
          </w:tcPr>
          <w:p w:rsidR="00CC3CE3" w:rsidRPr="00CC3CE3" w:rsidRDefault="00CC3CE3" w:rsidP="00CC3CE3">
            <w:pPr>
              <w:widowControl/>
              <w:jc w:val="left"/>
              <w:rPr>
                <w:rFonts w:ascii="Calibri" w:eastAsia="Times New Roman" w:hAnsi="Calibri" w:cs="Calibri"/>
                <w:color w:val="000000"/>
                <w:kern w:val="0"/>
                <w:sz w:val="16"/>
                <w:szCs w:val="16"/>
                <w:lang w:eastAsia="en-US" w:bidi="th-TH"/>
              </w:rPr>
            </w:pPr>
            <w:r w:rsidRPr="00CC3CE3">
              <w:rPr>
                <w:rFonts w:ascii="Calibri" w:eastAsia="Times New Roman" w:hAnsi="Calibri" w:cs="Calibri"/>
                <w:color w:val="000000"/>
                <w:kern w:val="0"/>
                <w:sz w:val="16"/>
                <w:szCs w:val="16"/>
                <w:lang w:eastAsia="en-US" w:bidi="th-TH"/>
              </w:rPr>
              <w:t>30 THB COPY, 100/SCHOOL, 5 SCHOOLS</w:t>
            </w:r>
          </w:p>
        </w:tc>
      </w:tr>
      <w:tr w:rsidR="00CC3CE3" w:rsidRPr="00CC3CE3" w:rsidTr="00CC3CE3">
        <w:trPr>
          <w:trHeight w:val="276"/>
          <w:jc w:val="center"/>
        </w:trPr>
        <w:tc>
          <w:tcPr>
            <w:tcW w:w="4820" w:type="dxa"/>
            <w:tcBorders>
              <w:top w:val="nil"/>
              <w:left w:val="single" w:sz="8" w:space="0" w:color="auto"/>
              <w:bottom w:val="single" w:sz="4" w:space="0" w:color="auto"/>
              <w:right w:val="nil"/>
            </w:tcBorders>
            <w:shd w:val="clear" w:color="auto" w:fill="auto"/>
            <w:vAlign w:val="center"/>
            <w:hideMark/>
          </w:tcPr>
          <w:p w:rsidR="00CC3CE3" w:rsidRPr="00CC3CE3" w:rsidRDefault="00CC3CE3" w:rsidP="00CC3CE3">
            <w:pPr>
              <w:widowControl/>
              <w:jc w:val="right"/>
              <w:rPr>
                <w:rFonts w:ascii="Calibri" w:eastAsia="Times New Roman" w:hAnsi="Calibri" w:cs="Calibri"/>
                <w:i/>
                <w:iCs/>
                <w:color w:val="000000"/>
                <w:kern w:val="0"/>
                <w:sz w:val="20"/>
                <w:lang w:eastAsia="en-US" w:bidi="th-TH"/>
              </w:rPr>
            </w:pPr>
            <w:r w:rsidRPr="00CC3CE3">
              <w:rPr>
                <w:rFonts w:ascii="Calibri" w:eastAsia="Times New Roman" w:hAnsi="Calibri" w:cs="Calibri"/>
                <w:i/>
                <w:iCs/>
                <w:color w:val="000000"/>
                <w:kern w:val="0"/>
                <w:sz w:val="20"/>
                <w:lang w:eastAsia="en-US" w:bidi="th-TH"/>
              </w:rPr>
              <w:t>ARTIST/GRAPHICS/LAYOUT</w:t>
            </w:r>
          </w:p>
        </w:tc>
        <w:tc>
          <w:tcPr>
            <w:tcW w:w="1126" w:type="dxa"/>
            <w:tcBorders>
              <w:top w:val="nil"/>
              <w:left w:val="single" w:sz="8" w:space="0" w:color="auto"/>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18,600</w:t>
            </w:r>
          </w:p>
        </w:tc>
        <w:tc>
          <w:tcPr>
            <w:tcW w:w="1126" w:type="dxa"/>
            <w:tcBorders>
              <w:top w:val="nil"/>
              <w:left w:val="nil"/>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0</w:t>
            </w:r>
          </w:p>
        </w:tc>
        <w:tc>
          <w:tcPr>
            <w:tcW w:w="1126" w:type="dxa"/>
            <w:tcBorders>
              <w:top w:val="nil"/>
              <w:left w:val="nil"/>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0</w:t>
            </w:r>
          </w:p>
        </w:tc>
        <w:tc>
          <w:tcPr>
            <w:tcW w:w="1262" w:type="dxa"/>
            <w:tcBorders>
              <w:top w:val="nil"/>
              <w:left w:val="nil"/>
              <w:bottom w:val="single" w:sz="4" w:space="0" w:color="auto"/>
              <w:right w:val="single" w:sz="8"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18,600</w:t>
            </w:r>
          </w:p>
        </w:tc>
        <w:tc>
          <w:tcPr>
            <w:tcW w:w="3900" w:type="dxa"/>
            <w:tcBorders>
              <w:top w:val="nil"/>
              <w:left w:val="nil"/>
              <w:bottom w:val="nil"/>
              <w:right w:val="nil"/>
            </w:tcBorders>
            <w:shd w:val="clear" w:color="auto" w:fill="auto"/>
            <w:vAlign w:val="center"/>
            <w:hideMark/>
          </w:tcPr>
          <w:p w:rsidR="00CC3CE3" w:rsidRPr="00CC3CE3" w:rsidRDefault="00CC3CE3" w:rsidP="00CC3CE3">
            <w:pPr>
              <w:widowControl/>
              <w:jc w:val="left"/>
              <w:rPr>
                <w:rFonts w:ascii="Calibri" w:eastAsia="Times New Roman" w:hAnsi="Calibri" w:cs="Calibri"/>
                <w:color w:val="000000"/>
                <w:kern w:val="0"/>
                <w:sz w:val="16"/>
                <w:szCs w:val="16"/>
                <w:lang w:eastAsia="en-US" w:bidi="th-TH"/>
              </w:rPr>
            </w:pPr>
            <w:r w:rsidRPr="00CC3CE3">
              <w:rPr>
                <w:rFonts w:ascii="Calibri" w:eastAsia="Times New Roman" w:hAnsi="Calibri" w:cs="Calibri"/>
                <w:color w:val="000000"/>
                <w:kern w:val="0"/>
                <w:sz w:val="16"/>
                <w:szCs w:val="16"/>
                <w:lang w:eastAsia="en-US" w:bidi="th-TH"/>
              </w:rPr>
              <w:t>FOR STUDENT WORK-BOOKS</w:t>
            </w:r>
          </w:p>
        </w:tc>
      </w:tr>
      <w:tr w:rsidR="00CC3CE3" w:rsidRPr="00CC3CE3" w:rsidTr="00CC3CE3">
        <w:trPr>
          <w:trHeight w:val="276"/>
          <w:jc w:val="center"/>
        </w:trPr>
        <w:tc>
          <w:tcPr>
            <w:tcW w:w="4820" w:type="dxa"/>
            <w:tcBorders>
              <w:top w:val="nil"/>
              <w:left w:val="single" w:sz="8" w:space="0" w:color="auto"/>
              <w:bottom w:val="single" w:sz="4" w:space="0" w:color="auto"/>
              <w:right w:val="nil"/>
            </w:tcBorders>
            <w:shd w:val="clear" w:color="auto" w:fill="auto"/>
            <w:vAlign w:val="center"/>
            <w:hideMark/>
          </w:tcPr>
          <w:p w:rsidR="00CC3CE3" w:rsidRPr="00CC3CE3" w:rsidRDefault="00CC3CE3" w:rsidP="00CC3CE3">
            <w:pPr>
              <w:widowControl/>
              <w:jc w:val="right"/>
              <w:rPr>
                <w:rFonts w:ascii="Calibri" w:eastAsia="Times New Roman" w:hAnsi="Calibri" w:cs="Calibri"/>
                <w:i/>
                <w:iCs/>
                <w:color w:val="000000"/>
                <w:kern w:val="0"/>
                <w:sz w:val="20"/>
                <w:lang w:eastAsia="en-US" w:bidi="th-TH"/>
              </w:rPr>
            </w:pPr>
            <w:r w:rsidRPr="00CC3CE3">
              <w:rPr>
                <w:rFonts w:ascii="Calibri" w:eastAsia="Times New Roman" w:hAnsi="Calibri" w:cs="Calibri"/>
                <w:i/>
                <w:iCs/>
                <w:color w:val="000000"/>
                <w:kern w:val="0"/>
                <w:sz w:val="20"/>
                <w:lang w:eastAsia="en-US" w:bidi="th-TH"/>
              </w:rPr>
              <w:t xml:space="preserve">FOB ONLINE SERVER AND SOFTWARE LICENCES </w:t>
            </w:r>
          </w:p>
        </w:tc>
        <w:tc>
          <w:tcPr>
            <w:tcW w:w="1126" w:type="dxa"/>
            <w:tcBorders>
              <w:top w:val="nil"/>
              <w:left w:val="single" w:sz="8" w:space="0" w:color="auto"/>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22,320</w:t>
            </w:r>
          </w:p>
        </w:tc>
        <w:tc>
          <w:tcPr>
            <w:tcW w:w="1126" w:type="dxa"/>
            <w:tcBorders>
              <w:top w:val="nil"/>
              <w:left w:val="nil"/>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23,599</w:t>
            </w:r>
          </w:p>
        </w:tc>
        <w:tc>
          <w:tcPr>
            <w:tcW w:w="1126" w:type="dxa"/>
            <w:tcBorders>
              <w:top w:val="nil"/>
              <w:left w:val="nil"/>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24,951</w:t>
            </w:r>
          </w:p>
        </w:tc>
        <w:tc>
          <w:tcPr>
            <w:tcW w:w="1262" w:type="dxa"/>
            <w:tcBorders>
              <w:top w:val="nil"/>
              <w:left w:val="nil"/>
              <w:bottom w:val="single" w:sz="4" w:space="0" w:color="auto"/>
              <w:right w:val="single" w:sz="8"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70,870</w:t>
            </w:r>
          </w:p>
        </w:tc>
        <w:tc>
          <w:tcPr>
            <w:tcW w:w="3900" w:type="dxa"/>
            <w:tcBorders>
              <w:top w:val="nil"/>
              <w:left w:val="nil"/>
              <w:bottom w:val="nil"/>
              <w:right w:val="nil"/>
            </w:tcBorders>
            <w:shd w:val="clear" w:color="auto" w:fill="auto"/>
            <w:vAlign w:val="center"/>
            <w:hideMark/>
          </w:tcPr>
          <w:p w:rsidR="00CC3CE3" w:rsidRPr="00CC3CE3" w:rsidRDefault="00CC3CE3" w:rsidP="00CC3CE3">
            <w:pPr>
              <w:widowControl/>
              <w:jc w:val="left"/>
              <w:rPr>
                <w:rFonts w:ascii="Calibri" w:eastAsia="Times New Roman" w:hAnsi="Calibri" w:cs="Calibri"/>
                <w:color w:val="000000"/>
                <w:kern w:val="0"/>
                <w:sz w:val="16"/>
                <w:szCs w:val="16"/>
                <w:lang w:eastAsia="en-US" w:bidi="th-TH"/>
              </w:rPr>
            </w:pPr>
            <w:r w:rsidRPr="00CC3CE3">
              <w:rPr>
                <w:rFonts w:ascii="Calibri" w:eastAsia="Times New Roman" w:hAnsi="Calibri" w:cs="Calibri"/>
                <w:color w:val="000000"/>
                <w:kern w:val="0"/>
                <w:sz w:val="16"/>
                <w:szCs w:val="16"/>
                <w:lang w:eastAsia="en-US" w:bidi="th-TH"/>
              </w:rPr>
              <w:t>COVERS DROPBOX SUBSCRIPTION ONLY</w:t>
            </w:r>
          </w:p>
        </w:tc>
      </w:tr>
      <w:tr w:rsidR="00CC3CE3" w:rsidRPr="00CC3CE3" w:rsidTr="00CC3CE3">
        <w:trPr>
          <w:trHeight w:val="288"/>
          <w:jc w:val="center"/>
        </w:trPr>
        <w:tc>
          <w:tcPr>
            <w:tcW w:w="4820" w:type="dxa"/>
            <w:tcBorders>
              <w:top w:val="nil"/>
              <w:left w:val="single" w:sz="8" w:space="0" w:color="auto"/>
              <w:bottom w:val="single" w:sz="8" w:space="0" w:color="auto"/>
              <w:right w:val="nil"/>
            </w:tcBorders>
            <w:shd w:val="clear" w:color="auto" w:fill="auto"/>
            <w:vAlign w:val="center"/>
            <w:hideMark/>
          </w:tcPr>
          <w:p w:rsidR="00CC3CE3" w:rsidRPr="00CC3CE3" w:rsidRDefault="00CC3CE3" w:rsidP="00CC3CE3">
            <w:pPr>
              <w:widowControl/>
              <w:jc w:val="right"/>
              <w:rPr>
                <w:rFonts w:ascii="Calibri" w:eastAsia="Times New Roman" w:hAnsi="Calibri" w:cs="Calibri"/>
                <w:i/>
                <w:iCs/>
                <w:color w:val="000000"/>
                <w:kern w:val="0"/>
                <w:sz w:val="20"/>
                <w:lang w:eastAsia="en-US" w:bidi="th-TH"/>
              </w:rPr>
            </w:pPr>
            <w:r w:rsidRPr="00CC3CE3">
              <w:rPr>
                <w:rFonts w:ascii="Calibri" w:eastAsia="Times New Roman" w:hAnsi="Calibri" w:cs="Calibri"/>
                <w:i/>
                <w:iCs/>
                <w:color w:val="000000"/>
                <w:kern w:val="0"/>
                <w:sz w:val="20"/>
                <w:lang w:eastAsia="en-US" w:bidi="th-TH"/>
              </w:rPr>
              <w:t>FORRU OFFICE SPACE/OVERHEADS</w:t>
            </w:r>
          </w:p>
        </w:tc>
        <w:tc>
          <w:tcPr>
            <w:tcW w:w="1126" w:type="dxa"/>
            <w:tcBorders>
              <w:top w:val="nil"/>
              <w:left w:val="single" w:sz="8" w:space="0" w:color="auto"/>
              <w:bottom w:val="single" w:sz="8"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89,280</w:t>
            </w:r>
          </w:p>
        </w:tc>
        <w:tc>
          <w:tcPr>
            <w:tcW w:w="1126" w:type="dxa"/>
            <w:tcBorders>
              <w:top w:val="nil"/>
              <w:left w:val="nil"/>
              <w:bottom w:val="single" w:sz="8"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94,396</w:t>
            </w:r>
          </w:p>
        </w:tc>
        <w:tc>
          <w:tcPr>
            <w:tcW w:w="1126" w:type="dxa"/>
            <w:tcBorders>
              <w:top w:val="nil"/>
              <w:left w:val="nil"/>
              <w:bottom w:val="single" w:sz="8"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99,805</w:t>
            </w:r>
          </w:p>
        </w:tc>
        <w:tc>
          <w:tcPr>
            <w:tcW w:w="1262" w:type="dxa"/>
            <w:tcBorders>
              <w:top w:val="nil"/>
              <w:left w:val="nil"/>
              <w:bottom w:val="single" w:sz="8" w:space="0" w:color="auto"/>
              <w:right w:val="single" w:sz="8"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283,480</w:t>
            </w:r>
          </w:p>
        </w:tc>
        <w:tc>
          <w:tcPr>
            <w:tcW w:w="3900" w:type="dxa"/>
            <w:tcBorders>
              <w:top w:val="nil"/>
              <w:left w:val="nil"/>
              <w:bottom w:val="nil"/>
              <w:right w:val="nil"/>
            </w:tcBorders>
            <w:shd w:val="clear" w:color="auto" w:fill="auto"/>
            <w:vAlign w:val="center"/>
            <w:hideMark/>
          </w:tcPr>
          <w:p w:rsidR="00CC3CE3" w:rsidRPr="00CC3CE3" w:rsidRDefault="00CC3CE3" w:rsidP="00CC3CE3">
            <w:pPr>
              <w:widowControl/>
              <w:jc w:val="left"/>
              <w:rPr>
                <w:rFonts w:ascii="Calibri" w:eastAsia="Times New Roman" w:hAnsi="Calibri" w:cs="Calibri"/>
                <w:color w:val="000000"/>
                <w:kern w:val="0"/>
                <w:sz w:val="16"/>
                <w:szCs w:val="16"/>
                <w:lang w:eastAsia="en-US" w:bidi="th-TH"/>
              </w:rPr>
            </w:pPr>
            <w:r w:rsidRPr="00CC3CE3">
              <w:rPr>
                <w:rFonts w:ascii="Calibri" w:eastAsia="Times New Roman" w:hAnsi="Calibri" w:cs="Calibri"/>
                <w:color w:val="000000"/>
                <w:kern w:val="0"/>
                <w:sz w:val="16"/>
                <w:szCs w:val="16"/>
                <w:lang w:eastAsia="en-US" w:bidi="th-TH"/>
              </w:rPr>
              <w:t>2.000 THB/MO</w:t>
            </w:r>
          </w:p>
        </w:tc>
      </w:tr>
      <w:tr w:rsidR="00CC3CE3" w:rsidRPr="00CC3CE3" w:rsidTr="00CC3CE3">
        <w:trPr>
          <w:trHeight w:val="288"/>
          <w:jc w:val="center"/>
        </w:trPr>
        <w:tc>
          <w:tcPr>
            <w:tcW w:w="4820" w:type="dxa"/>
            <w:tcBorders>
              <w:top w:val="nil"/>
              <w:left w:val="single" w:sz="8" w:space="0" w:color="auto"/>
              <w:bottom w:val="nil"/>
              <w:right w:val="nil"/>
            </w:tcBorders>
            <w:shd w:val="clear" w:color="auto" w:fill="auto"/>
            <w:vAlign w:val="center"/>
            <w:hideMark/>
          </w:tcPr>
          <w:p w:rsidR="00CC3CE3" w:rsidRPr="00CC3CE3" w:rsidRDefault="00CC3CE3" w:rsidP="00CC3CE3">
            <w:pPr>
              <w:widowControl/>
              <w:jc w:val="right"/>
              <w:rPr>
                <w:rFonts w:ascii="Calibri" w:eastAsia="Times New Roman" w:hAnsi="Calibri" w:cs="Calibri"/>
                <w:b/>
                <w:bCs/>
                <w:color w:val="000000"/>
                <w:kern w:val="0"/>
                <w:sz w:val="20"/>
                <w:lang w:eastAsia="en-US" w:bidi="th-TH"/>
              </w:rPr>
            </w:pPr>
            <w:r w:rsidRPr="00CC3CE3">
              <w:rPr>
                <w:rFonts w:ascii="Calibri" w:eastAsia="Times New Roman" w:hAnsi="Calibri" w:cs="Calibri"/>
                <w:b/>
                <w:bCs/>
                <w:color w:val="000000"/>
                <w:kern w:val="0"/>
                <w:sz w:val="20"/>
                <w:lang w:eastAsia="en-US" w:bidi="th-TH"/>
              </w:rPr>
              <w:t>TOTAL (GRANT NEEDED)</w:t>
            </w:r>
          </w:p>
        </w:tc>
        <w:tc>
          <w:tcPr>
            <w:tcW w:w="1126" w:type="dxa"/>
            <w:tcBorders>
              <w:top w:val="nil"/>
              <w:left w:val="single" w:sz="8" w:space="0" w:color="auto"/>
              <w:bottom w:val="single" w:sz="8" w:space="0" w:color="auto"/>
              <w:right w:val="single" w:sz="4" w:space="0" w:color="auto"/>
            </w:tcBorders>
            <w:shd w:val="clear" w:color="000000" w:fill="FFE699"/>
            <w:noWrap/>
            <w:vAlign w:val="center"/>
            <w:hideMark/>
          </w:tcPr>
          <w:p w:rsidR="00CC3CE3" w:rsidRPr="00CC3CE3" w:rsidRDefault="00CC3CE3" w:rsidP="00CC3CE3">
            <w:pPr>
              <w:widowControl/>
              <w:jc w:val="right"/>
              <w:rPr>
                <w:rFonts w:ascii="Calibri" w:eastAsia="Times New Roman" w:hAnsi="Calibri" w:cs="Calibri"/>
                <w:b/>
                <w:bCs/>
                <w:color w:val="000000"/>
                <w:kern w:val="0"/>
                <w:sz w:val="20"/>
                <w:lang w:eastAsia="en-US" w:bidi="th-TH"/>
              </w:rPr>
            </w:pPr>
            <w:r w:rsidRPr="00CC3CE3">
              <w:rPr>
                <w:rFonts w:ascii="Calibri" w:eastAsia="Times New Roman" w:hAnsi="Calibri" w:cs="Calibri"/>
                <w:b/>
                <w:bCs/>
                <w:color w:val="000000"/>
                <w:kern w:val="0"/>
                <w:sz w:val="20"/>
                <w:lang w:eastAsia="en-US" w:bidi="th-TH"/>
              </w:rPr>
              <w:t>3,438,768</w:t>
            </w:r>
          </w:p>
        </w:tc>
        <w:tc>
          <w:tcPr>
            <w:tcW w:w="1126" w:type="dxa"/>
            <w:tcBorders>
              <w:top w:val="nil"/>
              <w:left w:val="nil"/>
              <w:bottom w:val="single" w:sz="8" w:space="0" w:color="auto"/>
              <w:right w:val="single" w:sz="4" w:space="0" w:color="auto"/>
            </w:tcBorders>
            <w:shd w:val="clear" w:color="000000" w:fill="FFE699"/>
            <w:noWrap/>
            <w:vAlign w:val="center"/>
            <w:hideMark/>
          </w:tcPr>
          <w:p w:rsidR="00CC3CE3" w:rsidRPr="00CC3CE3" w:rsidRDefault="00CC3CE3" w:rsidP="00CC3CE3">
            <w:pPr>
              <w:widowControl/>
              <w:jc w:val="right"/>
              <w:rPr>
                <w:rFonts w:ascii="Calibri" w:eastAsia="Times New Roman" w:hAnsi="Calibri" w:cs="Calibri"/>
                <w:b/>
                <w:bCs/>
                <w:color w:val="000000"/>
                <w:kern w:val="0"/>
                <w:sz w:val="20"/>
                <w:lang w:eastAsia="en-US" w:bidi="th-TH"/>
              </w:rPr>
            </w:pPr>
            <w:r w:rsidRPr="00CC3CE3">
              <w:rPr>
                <w:rFonts w:ascii="Calibri" w:eastAsia="Times New Roman" w:hAnsi="Calibri" w:cs="Calibri"/>
                <w:b/>
                <w:bCs/>
                <w:color w:val="000000"/>
                <w:kern w:val="0"/>
                <w:sz w:val="20"/>
                <w:lang w:eastAsia="en-US" w:bidi="th-TH"/>
              </w:rPr>
              <w:t>3,616,144</w:t>
            </w:r>
          </w:p>
        </w:tc>
        <w:tc>
          <w:tcPr>
            <w:tcW w:w="1126" w:type="dxa"/>
            <w:tcBorders>
              <w:top w:val="nil"/>
              <w:left w:val="nil"/>
              <w:bottom w:val="single" w:sz="8" w:space="0" w:color="auto"/>
              <w:right w:val="single" w:sz="4" w:space="0" w:color="auto"/>
            </w:tcBorders>
            <w:shd w:val="clear" w:color="000000" w:fill="FFE699"/>
            <w:noWrap/>
            <w:vAlign w:val="center"/>
            <w:hideMark/>
          </w:tcPr>
          <w:p w:rsidR="00CC3CE3" w:rsidRPr="00CC3CE3" w:rsidRDefault="00CC3CE3" w:rsidP="00CC3CE3">
            <w:pPr>
              <w:widowControl/>
              <w:jc w:val="right"/>
              <w:rPr>
                <w:rFonts w:ascii="Calibri" w:eastAsia="Times New Roman" w:hAnsi="Calibri" w:cs="Calibri"/>
                <w:b/>
                <w:bCs/>
                <w:color w:val="000000"/>
                <w:kern w:val="0"/>
                <w:sz w:val="20"/>
                <w:lang w:eastAsia="en-US" w:bidi="th-TH"/>
              </w:rPr>
            </w:pPr>
            <w:r w:rsidRPr="00CC3CE3">
              <w:rPr>
                <w:rFonts w:ascii="Calibri" w:eastAsia="Times New Roman" w:hAnsi="Calibri" w:cs="Calibri"/>
                <w:b/>
                <w:bCs/>
                <w:color w:val="000000"/>
                <w:kern w:val="0"/>
                <w:sz w:val="20"/>
                <w:lang w:eastAsia="en-US" w:bidi="th-TH"/>
              </w:rPr>
              <w:t>3,823,349</w:t>
            </w:r>
          </w:p>
        </w:tc>
        <w:tc>
          <w:tcPr>
            <w:tcW w:w="1262" w:type="dxa"/>
            <w:tcBorders>
              <w:top w:val="nil"/>
              <w:left w:val="nil"/>
              <w:bottom w:val="single" w:sz="8" w:space="0" w:color="auto"/>
              <w:right w:val="single" w:sz="8" w:space="0" w:color="auto"/>
            </w:tcBorders>
            <w:shd w:val="clear" w:color="000000" w:fill="FFE699"/>
            <w:noWrap/>
            <w:vAlign w:val="center"/>
            <w:hideMark/>
          </w:tcPr>
          <w:p w:rsidR="00CC3CE3" w:rsidRPr="00CC3CE3" w:rsidRDefault="00CC3CE3" w:rsidP="00CC3CE3">
            <w:pPr>
              <w:widowControl/>
              <w:jc w:val="right"/>
              <w:rPr>
                <w:rFonts w:ascii="Calibri" w:eastAsia="Times New Roman" w:hAnsi="Calibri" w:cs="Calibri"/>
                <w:b/>
                <w:bCs/>
                <w:color w:val="000000"/>
                <w:kern w:val="0"/>
                <w:sz w:val="20"/>
                <w:lang w:eastAsia="en-US" w:bidi="th-TH"/>
              </w:rPr>
            </w:pPr>
            <w:r w:rsidRPr="00CC3CE3">
              <w:rPr>
                <w:rFonts w:ascii="Calibri" w:eastAsia="Times New Roman" w:hAnsi="Calibri" w:cs="Calibri"/>
                <w:b/>
                <w:bCs/>
                <w:color w:val="000000"/>
                <w:kern w:val="0"/>
                <w:sz w:val="20"/>
                <w:lang w:eastAsia="en-US" w:bidi="th-TH"/>
              </w:rPr>
              <w:t>10,878,260</w:t>
            </w:r>
          </w:p>
        </w:tc>
        <w:tc>
          <w:tcPr>
            <w:tcW w:w="3900" w:type="dxa"/>
            <w:tcBorders>
              <w:top w:val="nil"/>
              <w:left w:val="nil"/>
              <w:bottom w:val="nil"/>
              <w:right w:val="nil"/>
            </w:tcBorders>
            <w:shd w:val="clear" w:color="auto" w:fill="auto"/>
            <w:vAlign w:val="center"/>
            <w:hideMark/>
          </w:tcPr>
          <w:p w:rsidR="00CC3CE3" w:rsidRPr="00CC3CE3" w:rsidRDefault="00CC3CE3" w:rsidP="00CC3CE3">
            <w:pPr>
              <w:widowControl/>
              <w:jc w:val="right"/>
              <w:rPr>
                <w:rFonts w:ascii="Calibri" w:eastAsia="Times New Roman" w:hAnsi="Calibri" w:cs="Calibri"/>
                <w:b/>
                <w:bCs/>
                <w:color w:val="000000"/>
                <w:kern w:val="0"/>
                <w:sz w:val="20"/>
                <w:lang w:eastAsia="en-US" w:bidi="th-TH"/>
              </w:rPr>
            </w:pPr>
          </w:p>
        </w:tc>
      </w:tr>
      <w:tr w:rsidR="00CC3CE3" w:rsidRPr="00CC3CE3" w:rsidTr="00CC3CE3">
        <w:trPr>
          <w:trHeight w:val="288"/>
          <w:jc w:val="center"/>
        </w:trPr>
        <w:tc>
          <w:tcPr>
            <w:tcW w:w="4820" w:type="dxa"/>
            <w:tcBorders>
              <w:top w:val="single" w:sz="8" w:space="0" w:color="auto"/>
              <w:left w:val="single" w:sz="8" w:space="0" w:color="auto"/>
              <w:bottom w:val="single" w:sz="4" w:space="0" w:color="auto"/>
              <w:right w:val="single" w:sz="8" w:space="0" w:color="auto"/>
            </w:tcBorders>
            <w:shd w:val="clear" w:color="000000" w:fill="DBDBDB"/>
            <w:vAlign w:val="center"/>
            <w:hideMark/>
          </w:tcPr>
          <w:p w:rsidR="00CC3CE3" w:rsidRPr="00CC3CE3" w:rsidRDefault="00A4312E" w:rsidP="00CC3CE3">
            <w:pPr>
              <w:widowControl/>
              <w:jc w:val="left"/>
              <w:rPr>
                <w:rFonts w:ascii="Calibri" w:eastAsia="Times New Roman" w:hAnsi="Calibri" w:cs="Calibri"/>
                <w:b/>
                <w:bCs/>
                <w:color w:val="000000"/>
                <w:kern w:val="0"/>
                <w:sz w:val="20"/>
                <w:lang w:eastAsia="en-US" w:bidi="th-TH"/>
              </w:rPr>
            </w:pPr>
            <w:r w:rsidRPr="00CC3CE3">
              <w:rPr>
                <w:rFonts w:ascii="Calibri" w:eastAsia="Times New Roman" w:hAnsi="Calibri" w:cs="Calibri"/>
                <w:b/>
                <w:bCs/>
                <w:color w:val="000000"/>
                <w:kern w:val="0"/>
                <w:sz w:val="20"/>
                <w:lang w:eastAsia="en-US" w:bidi="th-TH"/>
              </w:rPr>
              <w:t>Self-Finance</w:t>
            </w:r>
          </w:p>
        </w:tc>
        <w:tc>
          <w:tcPr>
            <w:tcW w:w="1126" w:type="dxa"/>
            <w:tcBorders>
              <w:top w:val="nil"/>
              <w:left w:val="nil"/>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 </w:t>
            </w:r>
          </w:p>
        </w:tc>
        <w:tc>
          <w:tcPr>
            <w:tcW w:w="1126" w:type="dxa"/>
            <w:tcBorders>
              <w:top w:val="nil"/>
              <w:left w:val="nil"/>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 </w:t>
            </w:r>
          </w:p>
        </w:tc>
        <w:tc>
          <w:tcPr>
            <w:tcW w:w="1126" w:type="dxa"/>
            <w:tcBorders>
              <w:top w:val="nil"/>
              <w:left w:val="nil"/>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 </w:t>
            </w:r>
          </w:p>
        </w:tc>
        <w:tc>
          <w:tcPr>
            <w:tcW w:w="1262" w:type="dxa"/>
            <w:tcBorders>
              <w:top w:val="nil"/>
              <w:left w:val="nil"/>
              <w:bottom w:val="single" w:sz="4" w:space="0" w:color="auto"/>
              <w:right w:val="single" w:sz="8"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 </w:t>
            </w:r>
          </w:p>
        </w:tc>
        <w:tc>
          <w:tcPr>
            <w:tcW w:w="3900" w:type="dxa"/>
            <w:tcBorders>
              <w:top w:val="nil"/>
              <w:left w:val="nil"/>
              <w:bottom w:val="nil"/>
              <w:right w:val="nil"/>
            </w:tcBorders>
            <w:shd w:val="clear" w:color="auto" w:fill="auto"/>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p>
        </w:tc>
      </w:tr>
      <w:tr w:rsidR="00CC3CE3" w:rsidRPr="00CC3CE3" w:rsidTr="00CC3CE3">
        <w:trPr>
          <w:trHeight w:val="276"/>
          <w:jc w:val="center"/>
        </w:trPr>
        <w:tc>
          <w:tcPr>
            <w:tcW w:w="4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CC3CE3" w:rsidRPr="00CC3CE3" w:rsidRDefault="00CC3CE3" w:rsidP="00CC3CE3">
            <w:pPr>
              <w:widowControl/>
              <w:jc w:val="right"/>
              <w:rPr>
                <w:rFonts w:ascii="Calibri" w:eastAsia="Times New Roman" w:hAnsi="Calibri" w:cs="Calibri"/>
                <w:i/>
                <w:iCs/>
                <w:color w:val="000000"/>
                <w:kern w:val="0"/>
                <w:sz w:val="20"/>
                <w:lang w:eastAsia="en-US" w:bidi="th-TH"/>
              </w:rPr>
            </w:pPr>
            <w:r w:rsidRPr="00CC3CE3">
              <w:rPr>
                <w:rFonts w:ascii="Calibri" w:eastAsia="Times New Roman" w:hAnsi="Calibri" w:cs="Calibri"/>
                <w:i/>
                <w:iCs/>
                <w:color w:val="000000"/>
                <w:kern w:val="0"/>
                <w:sz w:val="20"/>
                <w:lang w:eastAsia="en-US" w:bidi="th-TH"/>
              </w:rPr>
              <w:t>SEED BANK FACILITY (BY DS NATURE CENTRE)</w:t>
            </w:r>
          </w:p>
        </w:tc>
        <w:tc>
          <w:tcPr>
            <w:tcW w:w="1126" w:type="dxa"/>
            <w:tcBorders>
              <w:top w:val="nil"/>
              <w:left w:val="nil"/>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372,000</w:t>
            </w:r>
          </w:p>
        </w:tc>
        <w:tc>
          <w:tcPr>
            <w:tcW w:w="1126" w:type="dxa"/>
            <w:tcBorders>
              <w:top w:val="nil"/>
              <w:left w:val="single" w:sz="8" w:space="0" w:color="auto"/>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393,316</w:t>
            </w:r>
          </w:p>
        </w:tc>
        <w:tc>
          <w:tcPr>
            <w:tcW w:w="1126" w:type="dxa"/>
            <w:tcBorders>
              <w:top w:val="nil"/>
              <w:left w:val="single" w:sz="8" w:space="0" w:color="auto"/>
              <w:bottom w:val="single" w:sz="4"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415,853</w:t>
            </w:r>
          </w:p>
        </w:tc>
        <w:tc>
          <w:tcPr>
            <w:tcW w:w="1262" w:type="dxa"/>
            <w:tcBorders>
              <w:top w:val="nil"/>
              <w:left w:val="single" w:sz="8" w:space="0" w:color="auto"/>
              <w:bottom w:val="single" w:sz="4" w:space="0" w:color="auto"/>
              <w:right w:val="single" w:sz="8"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1,181,168</w:t>
            </w:r>
          </w:p>
        </w:tc>
        <w:tc>
          <w:tcPr>
            <w:tcW w:w="3900" w:type="dxa"/>
            <w:tcBorders>
              <w:top w:val="nil"/>
              <w:left w:val="nil"/>
              <w:bottom w:val="nil"/>
              <w:right w:val="nil"/>
            </w:tcBorders>
            <w:shd w:val="clear" w:color="auto" w:fill="auto"/>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p>
        </w:tc>
      </w:tr>
      <w:tr w:rsidR="00CC3CE3" w:rsidRPr="00CC3CE3" w:rsidTr="00CC3CE3">
        <w:trPr>
          <w:trHeight w:val="564"/>
          <w:jc w:val="center"/>
        </w:trPr>
        <w:tc>
          <w:tcPr>
            <w:tcW w:w="4820" w:type="dxa"/>
            <w:tcBorders>
              <w:top w:val="nil"/>
              <w:left w:val="single" w:sz="8" w:space="0" w:color="auto"/>
              <w:bottom w:val="single" w:sz="8" w:space="0" w:color="auto"/>
              <w:right w:val="single" w:sz="8" w:space="0" w:color="auto"/>
            </w:tcBorders>
            <w:shd w:val="clear" w:color="auto" w:fill="auto"/>
            <w:vAlign w:val="center"/>
            <w:hideMark/>
          </w:tcPr>
          <w:p w:rsidR="00CC3CE3" w:rsidRPr="00CC3CE3" w:rsidRDefault="00CC3CE3" w:rsidP="00CC3CE3">
            <w:pPr>
              <w:widowControl/>
              <w:jc w:val="right"/>
              <w:rPr>
                <w:rFonts w:ascii="Calibri" w:eastAsia="Times New Roman" w:hAnsi="Calibri" w:cs="Calibri"/>
                <w:i/>
                <w:iCs/>
                <w:color w:val="000000"/>
                <w:kern w:val="0"/>
                <w:sz w:val="20"/>
                <w:lang w:eastAsia="en-US" w:bidi="th-TH"/>
              </w:rPr>
            </w:pPr>
            <w:r w:rsidRPr="00CC3CE3">
              <w:rPr>
                <w:rFonts w:ascii="Calibri" w:eastAsia="Times New Roman" w:hAnsi="Calibri" w:cs="Calibri"/>
                <w:i/>
                <w:iCs/>
                <w:color w:val="000000"/>
                <w:kern w:val="0"/>
                <w:sz w:val="20"/>
                <w:lang w:eastAsia="en-US" w:bidi="th-TH"/>
              </w:rPr>
              <w:t>SENIOR STAFF MANAGEMENT AND SUPERVISORY - REPORTING ACCOUNTING</w:t>
            </w:r>
          </w:p>
        </w:tc>
        <w:tc>
          <w:tcPr>
            <w:tcW w:w="1126" w:type="dxa"/>
            <w:tcBorders>
              <w:top w:val="nil"/>
              <w:left w:val="nil"/>
              <w:bottom w:val="single" w:sz="8"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580,320</w:t>
            </w:r>
          </w:p>
        </w:tc>
        <w:tc>
          <w:tcPr>
            <w:tcW w:w="1126" w:type="dxa"/>
            <w:tcBorders>
              <w:top w:val="nil"/>
              <w:left w:val="single" w:sz="8" w:space="0" w:color="auto"/>
              <w:bottom w:val="single" w:sz="8"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613,572</w:t>
            </w:r>
          </w:p>
        </w:tc>
        <w:tc>
          <w:tcPr>
            <w:tcW w:w="1126" w:type="dxa"/>
            <w:tcBorders>
              <w:top w:val="nil"/>
              <w:left w:val="single" w:sz="8" w:space="0" w:color="auto"/>
              <w:bottom w:val="single" w:sz="8" w:space="0" w:color="auto"/>
              <w:right w:val="single" w:sz="4"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648,730</w:t>
            </w:r>
          </w:p>
        </w:tc>
        <w:tc>
          <w:tcPr>
            <w:tcW w:w="1262" w:type="dxa"/>
            <w:tcBorders>
              <w:top w:val="nil"/>
              <w:left w:val="single" w:sz="8" w:space="0" w:color="auto"/>
              <w:bottom w:val="single" w:sz="8" w:space="0" w:color="auto"/>
              <w:right w:val="single" w:sz="8" w:space="0" w:color="auto"/>
            </w:tcBorders>
            <w:shd w:val="clear" w:color="auto" w:fill="auto"/>
            <w:noWrap/>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r w:rsidRPr="00CC3CE3">
              <w:rPr>
                <w:rFonts w:ascii="Calibri" w:eastAsia="Times New Roman" w:hAnsi="Calibri" w:cs="Calibri"/>
                <w:color w:val="000000"/>
                <w:kern w:val="0"/>
                <w:sz w:val="20"/>
                <w:lang w:eastAsia="en-US" w:bidi="th-TH"/>
              </w:rPr>
              <w:t>1,842,622</w:t>
            </w:r>
          </w:p>
        </w:tc>
        <w:tc>
          <w:tcPr>
            <w:tcW w:w="3900" w:type="dxa"/>
            <w:tcBorders>
              <w:top w:val="nil"/>
              <w:left w:val="nil"/>
              <w:bottom w:val="nil"/>
              <w:right w:val="nil"/>
            </w:tcBorders>
            <w:shd w:val="clear" w:color="auto" w:fill="auto"/>
            <w:vAlign w:val="center"/>
            <w:hideMark/>
          </w:tcPr>
          <w:p w:rsidR="00CC3CE3" w:rsidRPr="00CC3CE3" w:rsidRDefault="00CC3CE3" w:rsidP="00CC3CE3">
            <w:pPr>
              <w:widowControl/>
              <w:jc w:val="right"/>
              <w:rPr>
                <w:rFonts w:ascii="Calibri" w:eastAsia="Times New Roman" w:hAnsi="Calibri" w:cs="Calibri"/>
                <w:color w:val="000000"/>
                <w:kern w:val="0"/>
                <w:sz w:val="20"/>
                <w:lang w:eastAsia="en-US" w:bidi="th-TH"/>
              </w:rPr>
            </w:pPr>
          </w:p>
        </w:tc>
      </w:tr>
      <w:tr w:rsidR="00CC3CE3" w:rsidRPr="00CC3CE3" w:rsidTr="00CC3CE3">
        <w:trPr>
          <w:trHeight w:val="288"/>
          <w:jc w:val="center"/>
        </w:trPr>
        <w:tc>
          <w:tcPr>
            <w:tcW w:w="4820" w:type="dxa"/>
            <w:tcBorders>
              <w:top w:val="nil"/>
              <w:left w:val="nil"/>
              <w:bottom w:val="nil"/>
              <w:right w:val="nil"/>
            </w:tcBorders>
            <w:shd w:val="clear" w:color="auto" w:fill="auto"/>
            <w:vAlign w:val="center"/>
            <w:hideMark/>
          </w:tcPr>
          <w:p w:rsidR="00CC3CE3" w:rsidRPr="00CC3CE3" w:rsidRDefault="00CC3CE3" w:rsidP="00CC3CE3">
            <w:pPr>
              <w:widowControl/>
              <w:jc w:val="right"/>
              <w:rPr>
                <w:rFonts w:ascii="Calibri" w:eastAsia="Times New Roman" w:hAnsi="Calibri" w:cs="Calibri"/>
                <w:b/>
                <w:bCs/>
                <w:color w:val="000000"/>
                <w:kern w:val="0"/>
                <w:sz w:val="20"/>
                <w:lang w:eastAsia="en-US" w:bidi="th-TH"/>
              </w:rPr>
            </w:pPr>
            <w:r w:rsidRPr="00CC3CE3">
              <w:rPr>
                <w:rFonts w:ascii="Calibri" w:eastAsia="Times New Roman" w:hAnsi="Calibri" w:cs="Calibri"/>
                <w:b/>
                <w:bCs/>
                <w:color w:val="000000"/>
                <w:kern w:val="0"/>
                <w:sz w:val="20"/>
                <w:lang w:eastAsia="en-US" w:bidi="th-TH"/>
              </w:rPr>
              <w:t>TOTAL (SELF-FINANCED)</w:t>
            </w:r>
          </w:p>
        </w:tc>
        <w:tc>
          <w:tcPr>
            <w:tcW w:w="1126" w:type="dxa"/>
            <w:tcBorders>
              <w:top w:val="nil"/>
              <w:left w:val="single" w:sz="8" w:space="0" w:color="auto"/>
              <w:bottom w:val="single" w:sz="8" w:space="0" w:color="auto"/>
              <w:right w:val="single" w:sz="4" w:space="0" w:color="auto"/>
            </w:tcBorders>
            <w:shd w:val="clear" w:color="000000" w:fill="FFE699"/>
            <w:noWrap/>
            <w:vAlign w:val="center"/>
            <w:hideMark/>
          </w:tcPr>
          <w:p w:rsidR="00CC3CE3" w:rsidRPr="00CC3CE3" w:rsidRDefault="00CC3CE3" w:rsidP="00CC3CE3">
            <w:pPr>
              <w:widowControl/>
              <w:jc w:val="right"/>
              <w:rPr>
                <w:rFonts w:ascii="Calibri" w:eastAsia="Times New Roman" w:hAnsi="Calibri" w:cs="Calibri"/>
                <w:b/>
                <w:bCs/>
                <w:color w:val="000000"/>
                <w:kern w:val="0"/>
                <w:sz w:val="20"/>
                <w:lang w:eastAsia="en-US" w:bidi="th-TH"/>
              </w:rPr>
            </w:pPr>
            <w:r w:rsidRPr="00CC3CE3">
              <w:rPr>
                <w:rFonts w:ascii="Calibri" w:eastAsia="Times New Roman" w:hAnsi="Calibri" w:cs="Calibri"/>
                <w:b/>
                <w:bCs/>
                <w:color w:val="000000"/>
                <w:kern w:val="0"/>
                <w:sz w:val="20"/>
                <w:lang w:eastAsia="en-US" w:bidi="th-TH"/>
              </w:rPr>
              <w:t>952,320</w:t>
            </w:r>
          </w:p>
        </w:tc>
        <w:tc>
          <w:tcPr>
            <w:tcW w:w="1126" w:type="dxa"/>
            <w:tcBorders>
              <w:top w:val="nil"/>
              <w:left w:val="nil"/>
              <w:bottom w:val="single" w:sz="8" w:space="0" w:color="auto"/>
              <w:right w:val="single" w:sz="4" w:space="0" w:color="auto"/>
            </w:tcBorders>
            <w:shd w:val="clear" w:color="000000" w:fill="FFE699"/>
            <w:noWrap/>
            <w:vAlign w:val="center"/>
            <w:hideMark/>
          </w:tcPr>
          <w:p w:rsidR="00CC3CE3" w:rsidRPr="00CC3CE3" w:rsidRDefault="00CC3CE3" w:rsidP="00CC3CE3">
            <w:pPr>
              <w:widowControl/>
              <w:jc w:val="right"/>
              <w:rPr>
                <w:rFonts w:ascii="Calibri" w:eastAsia="Times New Roman" w:hAnsi="Calibri" w:cs="Calibri"/>
                <w:b/>
                <w:bCs/>
                <w:color w:val="000000"/>
                <w:kern w:val="0"/>
                <w:sz w:val="20"/>
                <w:lang w:eastAsia="en-US" w:bidi="th-TH"/>
              </w:rPr>
            </w:pPr>
            <w:r w:rsidRPr="00CC3CE3">
              <w:rPr>
                <w:rFonts w:ascii="Calibri" w:eastAsia="Times New Roman" w:hAnsi="Calibri" w:cs="Calibri"/>
                <w:b/>
                <w:bCs/>
                <w:color w:val="000000"/>
                <w:kern w:val="0"/>
                <w:sz w:val="20"/>
                <w:lang w:eastAsia="en-US" w:bidi="th-TH"/>
              </w:rPr>
              <w:t>1,006,888</w:t>
            </w:r>
          </w:p>
        </w:tc>
        <w:tc>
          <w:tcPr>
            <w:tcW w:w="1126" w:type="dxa"/>
            <w:tcBorders>
              <w:top w:val="nil"/>
              <w:left w:val="nil"/>
              <w:bottom w:val="single" w:sz="8" w:space="0" w:color="auto"/>
              <w:right w:val="single" w:sz="4" w:space="0" w:color="auto"/>
            </w:tcBorders>
            <w:shd w:val="clear" w:color="000000" w:fill="FFE699"/>
            <w:noWrap/>
            <w:vAlign w:val="center"/>
            <w:hideMark/>
          </w:tcPr>
          <w:p w:rsidR="00CC3CE3" w:rsidRPr="00CC3CE3" w:rsidRDefault="00CC3CE3" w:rsidP="00CC3CE3">
            <w:pPr>
              <w:widowControl/>
              <w:jc w:val="right"/>
              <w:rPr>
                <w:rFonts w:ascii="Calibri" w:eastAsia="Times New Roman" w:hAnsi="Calibri" w:cs="Calibri"/>
                <w:b/>
                <w:bCs/>
                <w:color w:val="000000"/>
                <w:kern w:val="0"/>
                <w:sz w:val="20"/>
                <w:lang w:eastAsia="en-US" w:bidi="th-TH"/>
              </w:rPr>
            </w:pPr>
            <w:r w:rsidRPr="00CC3CE3">
              <w:rPr>
                <w:rFonts w:ascii="Calibri" w:eastAsia="Times New Roman" w:hAnsi="Calibri" w:cs="Calibri"/>
                <w:b/>
                <w:bCs/>
                <w:color w:val="000000"/>
                <w:kern w:val="0"/>
                <w:sz w:val="20"/>
                <w:lang w:eastAsia="en-US" w:bidi="th-TH"/>
              </w:rPr>
              <w:t>1,064,583</w:t>
            </w:r>
          </w:p>
        </w:tc>
        <w:tc>
          <w:tcPr>
            <w:tcW w:w="1262" w:type="dxa"/>
            <w:tcBorders>
              <w:top w:val="nil"/>
              <w:left w:val="nil"/>
              <w:bottom w:val="single" w:sz="8" w:space="0" w:color="auto"/>
              <w:right w:val="single" w:sz="8" w:space="0" w:color="auto"/>
            </w:tcBorders>
            <w:shd w:val="clear" w:color="000000" w:fill="FFE699"/>
            <w:noWrap/>
            <w:vAlign w:val="center"/>
            <w:hideMark/>
          </w:tcPr>
          <w:p w:rsidR="00CC3CE3" w:rsidRPr="00CC3CE3" w:rsidRDefault="00CC3CE3" w:rsidP="00CC3CE3">
            <w:pPr>
              <w:widowControl/>
              <w:jc w:val="right"/>
              <w:rPr>
                <w:rFonts w:ascii="Calibri" w:eastAsia="Times New Roman" w:hAnsi="Calibri" w:cs="Calibri"/>
                <w:b/>
                <w:bCs/>
                <w:color w:val="000000"/>
                <w:kern w:val="0"/>
                <w:sz w:val="20"/>
                <w:lang w:eastAsia="en-US" w:bidi="th-TH"/>
              </w:rPr>
            </w:pPr>
            <w:r w:rsidRPr="00CC3CE3">
              <w:rPr>
                <w:rFonts w:ascii="Calibri" w:eastAsia="Times New Roman" w:hAnsi="Calibri" w:cs="Calibri"/>
                <w:b/>
                <w:bCs/>
                <w:color w:val="000000"/>
                <w:kern w:val="0"/>
                <w:sz w:val="20"/>
                <w:lang w:eastAsia="en-US" w:bidi="th-TH"/>
              </w:rPr>
              <w:t>3,023,791</w:t>
            </w:r>
          </w:p>
        </w:tc>
        <w:tc>
          <w:tcPr>
            <w:tcW w:w="3900" w:type="dxa"/>
            <w:tcBorders>
              <w:top w:val="nil"/>
              <w:left w:val="nil"/>
              <w:bottom w:val="nil"/>
              <w:right w:val="nil"/>
            </w:tcBorders>
            <w:shd w:val="clear" w:color="auto" w:fill="auto"/>
            <w:vAlign w:val="center"/>
            <w:hideMark/>
          </w:tcPr>
          <w:p w:rsidR="00CC3CE3" w:rsidRPr="00CC3CE3" w:rsidRDefault="00CC3CE3" w:rsidP="00CC3CE3">
            <w:pPr>
              <w:widowControl/>
              <w:jc w:val="right"/>
              <w:rPr>
                <w:rFonts w:ascii="Calibri" w:eastAsia="Times New Roman" w:hAnsi="Calibri" w:cs="Calibri"/>
                <w:b/>
                <w:bCs/>
                <w:color w:val="000000"/>
                <w:kern w:val="0"/>
                <w:sz w:val="20"/>
                <w:lang w:eastAsia="en-US" w:bidi="th-TH"/>
              </w:rPr>
            </w:pPr>
          </w:p>
        </w:tc>
      </w:tr>
      <w:tr w:rsidR="00CC3CE3" w:rsidRPr="00CC3CE3" w:rsidTr="00CC3CE3">
        <w:trPr>
          <w:trHeight w:val="288"/>
          <w:jc w:val="center"/>
        </w:trPr>
        <w:tc>
          <w:tcPr>
            <w:tcW w:w="4820" w:type="dxa"/>
            <w:tcBorders>
              <w:top w:val="nil"/>
              <w:left w:val="nil"/>
              <w:bottom w:val="nil"/>
              <w:right w:val="nil"/>
            </w:tcBorders>
            <w:shd w:val="clear" w:color="auto" w:fill="auto"/>
            <w:vAlign w:val="center"/>
            <w:hideMark/>
          </w:tcPr>
          <w:p w:rsidR="00CC3CE3" w:rsidRPr="00CC3CE3" w:rsidRDefault="00CC3CE3" w:rsidP="00CC3CE3">
            <w:pPr>
              <w:widowControl/>
              <w:jc w:val="right"/>
              <w:rPr>
                <w:rFonts w:ascii="Calibri" w:eastAsia="Times New Roman" w:hAnsi="Calibri" w:cs="Calibri"/>
                <w:b/>
                <w:bCs/>
                <w:color w:val="000000"/>
                <w:kern w:val="0"/>
                <w:sz w:val="20"/>
                <w:lang w:eastAsia="en-US" w:bidi="th-TH"/>
              </w:rPr>
            </w:pPr>
            <w:r w:rsidRPr="00CC3CE3">
              <w:rPr>
                <w:rFonts w:ascii="Calibri" w:eastAsia="Times New Roman" w:hAnsi="Calibri" w:cs="Calibri"/>
                <w:b/>
                <w:bCs/>
                <w:color w:val="000000"/>
                <w:kern w:val="0"/>
                <w:sz w:val="20"/>
                <w:lang w:eastAsia="en-US" w:bidi="th-TH"/>
              </w:rPr>
              <w:t xml:space="preserve">TOTAL PROJECT </w:t>
            </w:r>
          </w:p>
        </w:tc>
        <w:tc>
          <w:tcPr>
            <w:tcW w:w="1126" w:type="dxa"/>
            <w:tcBorders>
              <w:top w:val="nil"/>
              <w:left w:val="single" w:sz="8" w:space="0" w:color="auto"/>
              <w:bottom w:val="single" w:sz="8" w:space="0" w:color="auto"/>
              <w:right w:val="single" w:sz="4" w:space="0" w:color="auto"/>
            </w:tcBorders>
            <w:shd w:val="clear" w:color="000000" w:fill="FFE699"/>
            <w:noWrap/>
            <w:vAlign w:val="center"/>
            <w:hideMark/>
          </w:tcPr>
          <w:p w:rsidR="00CC3CE3" w:rsidRPr="00CC3CE3" w:rsidRDefault="00CC3CE3" w:rsidP="00CC3CE3">
            <w:pPr>
              <w:widowControl/>
              <w:jc w:val="right"/>
              <w:rPr>
                <w:rFonts w:ascii="Calibri" w:eastAsia="Times New Roman" w:hAnsi="Calibri" w:cs="Calibri"/>
                <w:b/>
                <w:bCs/>
                <w:color w:val="000000"/>
                <w:kern w:val="0"/>
                <w:sz w:val="20"/>
                <w:lang w:eastAsia="en-US" w:bidi="th-TH"/>
              </w:rPr>
            </w:pPr>
            <w:r w:rsidRPr="00CC3CE3">
              <w:rPr>
                <w:rFonts w:ascii="Calibri" w:eastAsia="Times New Roman" w:hAnsi="Calibri" w:cs="Calibri"/>
                <w:b/>
                <w:bCs/>
                <w:color w:val="000000"/>
                <w:kern w:val="0"/>
                <w:sz w:val="20"/>
                <w:lang w:eastAsia="en-US" w:bidi="th-TH"/>
              </w:rPr>
              <w:t>4,391,088</w:t>
            </w:r>
          </w:p>
        </w:tc>
        <w:tc>
          <w:tcPr>
            <w:tcW w:w="1126" w:type="dxa"/>
            <w:tcBorders>
              <w:top w:val="nil"/>
              <w:left w:val="nil"/>
              <w:bottom w:val="single" w:sz="8" w:space="0" w:color="auto"/>
              <w:right w:val="single" w:sz="4" w:space="0" w:color="auto"/>
            </w:tcBorders>
            <w:shd w:val="clear" w:color="000000" w:fill="FFE699"/>
            <w:noWrap/>
            <w:vAlign w:val="center"/>
            <w:hideMark/>
          </w:tcPr>
          <w:p w:rsidR="00CC3CE3" w:rsidRPr="00CC3CE3" w:rsidRDefault="00CC3CE3" w:rsidP="00CC3CE3">
            <w:pPr>
              <w:widowControl/>
              <w:jc w:val="right"/>
              <w:rPr>
                <w:rFonts w:ascii="Calibri" w:eastAsia="Times New Roman" w:hAnsi="Calibri" w:cs="Calibri"/>
                <w:b/>
                <w:bCs/>
                <w:color w:val="000000"/>
                <w:kern w:val="0"/>
                <w:sz w:val="20"/>
                <w:lang w:eastAsia="en-US" w:bidi="th-TH"/>
              </w:rPr>
            </w:pPr>
            <w:r w:rsidRPr="00CC3CE3">
              <w:rPr>
                <w:rFonts w:ascii="Calibri" w:eastAsia="Times New Roman" w:hAnsi="Calibri" w:cs="Calibri"/>
                <w:b/>
                <w:bCs/>
                <w:color w:val="000000"/>
                <w:kern w:val="0"/>
                <w:sz w:val="20"/>
                <w:lang w:eastAsia="en-US" w:bidi="th-TH"/>
              </w:rPr>
              <w:t>4,623,032</w:t>
            </w:r>
          </w:p>
        </w:tc>
        <w:tc>
          <w:tcPr>
            <w:tcW w:w="1126" w:type="dxa"/>
            <w:tcBorders>
              <w:top w:val="nil"/>
              <w:left w:val="nil"/>
              <w:bottom w:val="single" w:sz="8" w:space="0" w:color="auto"/>
              <w:right w:val="single" w:sz="4" w:space="0" w:color="auto"/>
            </w:tcBorders>
            <w:shd w:val="clear" w:color="000000" w:fill="FFE699"/>
            <w:noWrap/>
            <w:vAlign w:val="center"/>
            <w:hideMark/>
          </w:tcPr>
          <w:p w:rsidR="00CC3CE3" w:rsidRPr="00CC3CE3" w:rsidRDefault="00CC3CE3" w:rsidP="00CC3CE3">
            <w:pPr>
              <w:widowControl/>
              <w:jc w:val="right"/>
              <w:rPr>
                <w:rFonts w:ascii="Calibri" w:eastAsia="Times New Roman" w:hAnsi="Calibri" w:cs="Calibri"/>
                <w:b/>
                <w:bCs/>
                <w:color w:val="000000"/>
                <w:kern w:val="0"/>
                <w:sz w:val="20"/>
                <w:lang w:eastAsia="en-US" w:bidi="th-TH"/>
              </w:rPr>
            </w:pPr>
            <w:r w:rsidRPr="00CC3CE3">
              <w:rPr>
                <w:rFonts w:ascii="Calibri" w:eastAsia="Times New Roman" w:hAnsi="Calibri" w:cs="Calibri"/>
                <w:b/>
                <w:bCs/>
                <w:color w:val="000000"/>
                <w:kern w:val="0"/>
                <w:sz w:val="20"/>
                <w:lang w:eastAsia="en-US" w:bidi="th-TH"/>
              </w:rPr>
              <w:t>4,887,931</w:t>
            </w:r>
          </w:p>
        </w:tc>
        <w:tc>
          <w:tcPr>
            <w:tcW w:w="1262" w:type="dxa"/>
            <w:tcBorders>
              <w:top w:val="nil"/>
              <w:left w:val="nil"/>
              <w:bottom w:val="single" w:sz="8" w:space="0" w:color="auto"/>
              <w:right w:val="single" w:sz="8" w:space="0" w:color="auto"/>
            </w:tcBorders>
            <w:shd w:val="clear" w:color="000000" w:fill="FFE699"/>
            <w:noWrap/>
            <w:vAlign w:val="center"/>
            <w:hideMark/>
          </w:tcPr>
          <w:p w:rsidR="00CC3CE3" w:rsidRPr="00CC3CE3" w:rsidRDefault="00CC3CE3" w:rsidP="00CC3CE3">
            <w:pPr>
              <w:widowControl/>
              <w:jc w:val="right"/>
              <w:rPr>
                <w:rFonts w:ascii="Calibri" w:eastAsia="Times New Roman" w:hAnsi="Calibri" w:cs="Calibri"/>
                <w:b/>
                <w:bCs/>
                <w:color w:val="000000"/>
                <w:kern w:val="0"/>
                <w:sz w:val="20"/>
                <w:lang w:eastAsia="en-US" w:bidi="th-TH"/>
              </w:rPr>
            </w:pPr>
            <w:r w:rsidRPr="00CC3CE3">
              <w:rPr>
                <w:rFonts w:ascii="Calibri" w:eastAsia="Times New Roman" w:hAnsi="Calibri" w:cs="Calibri"/>
                <w:b/>
                <w:bCs/>
                <w:color w:val="000000"/>
                <w:kern w:val="0"/>
                <w:sz w:val="20"/>
                <w:lang w:eastAsia="en-US" w:bidi="th-TH"/>
              </w:rPr>
              <w:t>13,902,051</w:t>
            </w:r>
          </w:p>
        </w:tc>
        <w:tc>
          <w:tcPr>
            <w:tcW w:w="3900" w:type="dxa"/>
            <w:tcBorders>
              <w:top w:val="nil"/>
              <w:left w:val="nil"/>
              <w:bottom w:val="nil"/>
              <w:right w:val="nil"/>
            </w:tcBorders>
            <w:shd w:val="clear" w:color="auto" w:fill="auto"/>
            <w:vAlign w:val="center"/>
            <w:hideMark/>
          </w:tcPr>
          <w:p w:rsidR="00CC3CE3" w:rsidRPr="00CC3CE3" w:rsidRDefault="00CC3CE3" w:rsidP="00CC3CE3">
            <w:pPr>
              <w:widowControl/>
              <w:jc w:val="right"/>
              <w:rPr>
                <w:rFonts w:ascii="Calibri" w:eastAsia="Times New Roman" w:hAnsi="Calibri" w:cs="Calibri"/>
                <w:b/>
                <w:bCs/>
                <w:color w:val="000000"/>
                <w:kern w:val="0"/>
                <w:sz w:val="20"/>
                <w:lang w:eastAsia="en-US" w:bidi="th-TH"/>
              </w:rPr>
            </w:pPr>
          </w:p>
        </w:tc>
      </w:tr>
    </w:tbl>
    <w:p w:rsidR="0095477D" w:rsidRPr="00115CBA" w:rsidRDefault="0095477D" w:rsidP="00CB134F">
      <w:pPr>
        <w:pStyle w:val="Footer"/>
        <w:tabs>
          <w:tab w:val="clear" w:pos="4252"/>
          <w:tab w:val="clear" w:pos="8504"/>
        </w:tabs>
        <w:spacing w:line="240" w:lineRule="auto"/>
        <w:rPr>
          <w:rFonts w:asciiTheme="minorHAnsi" w:eastAsia="MS Mincho" w:hAnsiTheme="minorHAnsi"/>
          <w:b/>
          <w:color w:val="000000"/>
          <w:sz w:val="22"/>
          <w:szCs w:val="22"/>
        </w:rPr>
      </w:pPr>
    </w:p>
    <w:p w:rsidR="00CB134F" w:rsidRDefault="00CB134F">
      <w:pPr>
        <w:rPr>
          <w:rFonts w:asciiTheme="minorHAnsi" w:hAnsiTheme="minorHAnsi"/>
          <w:b/>
          <w:kern w:val="0"/>
          <w:sz w:val="22"/>
          <w:szCs w:val="22"/>
        </w:rPr>
      </w:pPr>
    </w:p>
    <w:p w:rsidR="002C234A" w:rsidRPr="00115CBA" w:rsidRDefault="002C234A">
      <w:pPr>
        <w:autoSpaceDE w:val="0"/>
        <w:autoSpaceDN w:val="0"/>
        <w:adjustRightInd w:val="0"/>
        <w:spacing w:line="360" w:lineRule="atLeast"/>
        <w:jc w:val="center"/>
        <w:rPr>
          <w:rFonts w:asciiTheme="minorHAnsi" w:hAnsiTheme="minorHAnsi" w:cs="ＭＳ明朝"/>
          <w:snapToGrid w:val="0"/>
          <w:kern w:val="0"/>
          <w:sz w:val="22"/>
          <w:szCs w:val="22"/>
        </w:rPr>
        <w:sectPr w:rsidR="002C234A" w:rsidRPr="00115CBA">
          <w:headerReference w:type="default" r:id="rId14"/>
          <w:footerReference w:type="even" r:id="rId15"/>
          <w:footerReference w:type="first" r:id="rId16"/>
          <w:pgSz w:w="16837" w:h="11905" w:orient="landscape" w:code="9"/>
          <w:pgMar w:top="739" w:right="1134" w:bottom="1134" w:left="1134" w:header="540" w:footer="686" w:gutter="0"/>
          <w:cols w:space="425"/>
          <w:docGrid w:linePitch="360" w:charSpace="3425"/>
        </w:sectPr>
      </w:pPr>
    </w:p>
    <w:p w:rsidR="008E2C80" w:rsidRPr="00115CBA" w:rsidRDefault="003C6CE5">
      <w:pPr>
        <w:pStyle w:val="List"/>
        <w:ind w:left="0" w:firstLine="0"/>
        <w:rPr>
          <w:rFonts w:asciiTheme="minorHAnsi" w:hAnsiTheme="minorHAnsi"/>
          <w:b/>
          <w:szCs w:val="22"/>
        </w:rPr>
      </w:pPr>
      <w:r w:rsidRPr="00115CBA">
        <w:rPr>
          <w:rFonts w:asciiTheme="minorHAnsi" w:hAnsiTheme="minorHAnsi"/>
          <w:b/>
          <w:color w:val="000000"/>
          <w:szCs w:val="22"/>
        </w:rPr>
        <w:lastRenderedPageBreak/>
        <w:t xml:space="preserve">6. </w:t>
      </w:r>
      <w:r w:rsidR="008E2C80" w:rsidRPr="00115CBA">
        <w:rPr>
          <w:rFonts w:asciiTheme="minorHAnsi" w:hAnsiTheme="minorHAnsi"/>
          <w:b/>
          <w:szCs w:val="22"/>
        </w:rPr>
        <w:t>Name of staff/experts who implement the project with applicant</w:t>
      </w:r>
      <w:r w:rsidR="00860E57">
        <w:rPr>
          <w:rFonts w:asciiTheme="minorHAnsi" w:hAnsiTheme="minorHAnsi"/>
          <w:b/>
          <w:szCs w:val="22"/>
        </w:rPr>
        <w:t xml:space="preserve"> </w:t>
      </w:r>
      <w:r w:rsidR="008E2C80" w:rsidRPr="00115CBA">
        <w:rPr>
          <w:rFonts w:asciiTheme="minorHAnsi" w:hAnsiTheme="minorHAnsi"/>
          <w:b/>
          <w:szCs w:val="22"/>
        </w:rPr>
        <w:t>NGO, or who provide technical advice to applicant NGO.</w:t>
      </w:r>
    </w:p>
    <w:p w:rsidR="008E2C80" w:rsidRPr="00115CBA" w:rsidRDefault="008E2C80">
      <w:pPr>
        <w:pStyle w:val="List"/>
        <w:ind w:left="0" w:firstLine="0"/>
        <w:rPr>
          <w:rFonts w:asciiTheme="minorHAnsi" w:hAnsiTheme="minorHAnsi"/>
          <w:szCs w:val="22"/>
        </w:rPr>
      </w:pPr>
    </w:p>
    <w:p w:rsidR="008E2C80" w:rsidRDefault="00ED35BE" w:rsidP="00B3730E">
      <w:pPr>
        <w:pStyle w:val="List"/>
        <w:ind w:left="426" w:hanging="426"/>
        <w:rPr>
          <w:rFonts w:asciiTheme="minorHAnsi" w:hAnsiTheme="minorHAnsi"/>
          <w:szCs w:val="22"/>
        </w:rPr>
      </w:pPr>
      <w:r>
        <w:rPr>
          <w:rFonts w:asciiTheme="minorHAnsi" w:hAnsiTheme="minorHAnsi"/>
          <w:szCs w:val="22"/>
        </w:rPr>
        <w:t xml:space="preserve">Dr. Stephen Elliott (implementer), Forest Restoration Research Unit (FORRU-CMU), Biology Department, Chiang Mai University </w:t>
      </w:r>
      <w:r w:rsidR="00165817">
        <w:rPr>
          <w:rFonts w:asciiTheme="minorHAnsi" w:hAnsiTheme="minorHAnsi"/>
          <w:szCs w:val="22"/>
        </w:rPr>
        <w:t>stephen_elliott1@yahoo.com</w:t>
      </w:r>
    </w:p>
    <w:p w:rsidR="008E2C80" w:rsidRPr="00165817" w:rsidRDefault="00B3730E" w:rsidP="00B3730E">
      <w:pPr>
        <w:pStyle w:val="List"/>
        <w:ind w:left="426" w:hanging="426"/>
        <w:rPr>
          <w:rFonts w:asciiTheme="minorHAnsi" w:hAnsiTheme="minorHAnsi"/>
          <w:szCs w:val="22"/>
        </w:rPr>
      </w:pPr>
      <w:r>
        <w:rPr>
          <w:rFonts w:asciiTheme="minorHAnsi" w:hAnsiTheme="minorHAnsi"/>
          <w:szCs w:val="22"/>
        </w:rPr>
        <w:t>Dr Sutthathorn Chairuangsri (Education Co-Director), Biology Department, Science Faculty, Chiang Mai University.</w:t>
      </w:r>
    </w:p>
    <w:p w:rsidR="00BA2CE6" w:rsidRDefault="00BA2CE6">
      <w:pPr>
        <w:pStyle w:val="List"/>
        <w:ind w:left="0" w:firstLine="0"/>
        <w:rPr>
          <w:rFonts w:asciiTheme="minorHAnsi" w:eastAsia="MS PMincho" w:hAnsiTheme="minorHAnsi"/>
          <w:b/>
          <w:szCs w:val="22"/>
        </w:rPr>
      </w:pPr>
    </w:p>
    <w:p w:rsidR="008E2C80" w:rsidRPr="00115CBA" w:rsidRDefault="003C6CE5">
      <w:pPr>
        <w:pStyle w:val="List"/>
        <w:ind w:left="0" w:firstLine="0"/>
        <w:rPr>
          <w:rFonts w:asciiTheme="minorHAnsi" w:eastAsia="MS PMincho" w:hAnsiTheme="minorHAnsi"/>
          <w:b/>
          <w:szCs w:val="22"/>
        </w:rPr>
      </w:pPr>
      <w:r w:rsidRPr="00115CBA">
        <w:rPr>
          <w:rFonts w:asciiTheme="minorHAnsi" w:eastAsia="MS PMincho" w:hAnsiTheme="minorHAnsi"/>
          <w:b/>
          <w:szCs w:val="22"/>
        </w:rPr>
        <w:t xml:space="preserve">7. </w:t>
      </w:r>
      <w:r w:rsidR="008E2C80" w:rsidRPr="00115CBA">
        <w:rPr>
          <w:rFonts w:asciiTheme="minorHAnsi" w:eastAsia="MS PMincho" w:hAnsiTheme="minorHAnsi"/>
          <w:b/>
          <w:szCs w:val="22"/>
        </w:rPr>
        <w:t xml:space="preserve">Local government/community endorsement   </w:t>
      </w:r>
    </w:p>
    <w:p w:rsidR="00165817" w:rsidRDefault="00165817">
      <w:pPr>
        <w:pStyle w:val="List"/>
        <w:rPr>
          <w:rFonts w:asciiTheme="minorHAnsi" w:hAnsiTheme="minorHAnsi"/>
          <w:szCs w:val="22"/>
        </w:rPr>
      </w:pPr>
    </w:p>
    <w:p w:rsidR="008E2C80" w:rsidRDefault="00ED35BE" w:rsidP="004216B2">
      <w:pPr>
        <w:pStyle w:val="List"/>
        <w:ind w:left="0" w:firstLine="0"/>
        <w:rPr>
          <w:rFonts w:asciiTheme="minorHAnsi" w:hAnsiTheme="minorHAnsi"/>
          <w:szCs w:val="22"/>
        </w:rPr>
      </w:pPr>
      <w:r>
        <w:rPr>
          <w:rFonts w:asciiTheme="minorHAnsi" w:hAnsiTheme="minorHAnsi"/>
          <w:szCs w:val="22"/>
        </w:rPr>
        <w:t>FORRU-CMU is a research unit within the Science Faculty of Chiang Mai University</w:t>
      </w:r>
      <w:r w:rsidR="004216B2">
        <w:rPr>
          <w:rFonts w:asciiTheme="minorHAnsi" w:hAnsiTheme="minorHAnsi"/>
          <w:szCs w:val="22"/>
        </w:rPr>
        <w:t xml:space="preserve"> – see </w:t>
      </w:r>
      <w:r w:rsidR="008404B0">
        <w:rPr>
          <w:rFonts w:asciiTheme="minorHAnsi" w:hAnsiTheme="minorHAnsi"/>
          <w:szCs w:val="22"/>
        </w:rPr>
        <w:t>A</w:t>
      </w:r>
      <w:r w:rsidR="004216B2">
        <w:rPr>
          <w:rFonts w:asciiTheme="minorHAnsi" w:hAnsiTheme="minorHAnsi"/>
          <w:szCs w:val="22"/>
        </w:rPr>
        <w:t>ppendix I</w:t>
      </w:r>
    </w:p>
    <w:p w:rsidR="00703F87" w:rsidRDefault="00703F87">
      <w:pPr>
        <w:pStyle w:val="List"/>
        <w:rPr>
          <w:rFonts w:asciiTheme="minorHAnsi" w:hAnsiTheme="minorHAnsi"/>
          <w:szCs w:val="22"/>
        </w:rPr>
      </w:pPr>
    </w:p>
    <w:p w:rsidR="008E2C80" w:rsidRPr="00115CBA" w:rsidRDefault="003C6CE5">
      <w:pPr>
        <w:pStyle w:val="List"/>
        <w:ind w:left="0" w:firstLine="0"/>
        <w:rPr>
          <w:rFonts w:asciiTheme="minorHAnsi" w:hAnsiTheme="minorHAnsi"/>
          <w:b/>
          <w:szCs w:val="22"/>
        </w:rPr>
      </w:pPr>
      <w:r w:rsidRPr="00115CBA">
        <w:rPr>
          <w:rFonts w:asciiTheme="minorHAnsi" w:hAnsiTheme="minorHAnsi"/>
          <w:b/>
          <w:szCs w:val="22"/>
        </w:rPr>
        <w:t xml:space="preserve">8. </w:t>
      </w:r>
      <w:r w:rsidR="008E2C80" w:rsidRPr="00115CBA">
        <w:rPr>
          <w:rFonts w:asciiTheme="minorHAnsi" w:hAnsiTheme="minorHAnsi"/>
          <w:b/>
          <w:szCs w:val="22"/>
        </w:rPr>
        <w:t>Participating/collaborating organization(s)</w:t>
      </w:r>
    </w:p>
    <w:p w:rsidR="00165817" w:rsidRDefault="00165817" w:rsidP="00ED35BE">
      <w:pPr>
        <w:pStyle w:val="List"/>
        <w:ind w:left="0" w:firstLine="0"/>
        <w:rPr>
          <w:rFonts w:asciiTheme="minorHAnsi" w:hAnsiTheme="minorHAnsi"/>
          <w:szCs w:val="22"/>
        </w:rPr>
      </w:pPr>
    </w:p>
    <w:p w:rsidR="00ED35BE" w:rsidRPr="00ED35BE" w:rsidRDefault="00ED35BE" w:rsidP="00ED35BE">
      <w:pPr>
        <w:pStyle w:val="List"/>
        <w:ind w:left="0" w:firstLine="0"/>
        <w:rPr>
          <w:rFonts w:asciiTheme="minorHAnsi" w:hAnsiTheme="minorHAnsi"/>
          <w:szCs w:val="22"/>
        </w:rPr>
      </w:pPr>
      <w:r w:rsidRPr="00ED35BE">
        <w:rPr>
          <w:rFonts w:asciiTheme="minorHAnsi" w:hAnsiTheme="minorHAnsi"/>
          <w:szCs w:val="22"/>
        </w:rPr>
        <w:t>Japan Environmental Education Forum (</w:t>
      </w:r>
      <w:hyperlink r:id="rId17" w:history="1">
        <w:r w:rsidRPr="00ED35BE">
          <w:rPr>
            <w:rFonts w:asciiTheme="minorHAnsi" w:hAnsiTheme="minorHAnsi"/>
            <w:szCs w:val="22"/>
          </w:rPr>
          <w:t>http://www.jeef.or.jp/</w:t>
        </w:r>
      </w:hyperlink>
      <w:r w:rsidR="004216B2">
        <w:rPr>
          <w:rFonts w:asciiTheme="minorHAnsi" w:hAnsiTheme="minorHAnsi"/>
          <w:szCs w:val="22"/>
        </w:rPr>
        <w:t xml:space="preserve"> ) - </w:t>
      </w:r>
      <w:r w:rsidRPr="00ED35BE">
        <w:rPr>
          <w:rFonts w:asciiTheme="minorHAnsi" w:hAnsiTheme="minorHAnsi"/>
          <w:szCs w:val="22"/>
        </w:rPr>
        <w:t xml:space="preserve">technical </w:t>
      </w:r>
      <w:r w:rsidR="008B4E39">
        <w:rPr>
          <w:rFonts w:asciiTheme="minorHAnsi" w:hAnsiTheme="minorHAnsi"/>
          <w:szCs w:val="22"/>
        </w:rPr>
        <w:t>advice</w:t>
      </w:r>
    </w:p>
    <w:p w:rsidR="004216B2" w:rsidRDefault="004216B2">
      <w:pPr>
        <w:pStyle w:val="List"/>
        <w:ind w:left="0" w:firstLine="0"/>
        <w:rPr>
          <w:rFonts w:asciiTheme="minorHAnsi" w:hAnsiTheme="minorHAnsi"/>
          <w:b/>
          <w:szCs w:val="22"/>
        </w:rPr>
      </w:pPr>
    </w:p>
    <w:p w:rsidR="003C6CE5" w:rsidRDefault="003C6CE5">
      <w:pPr>
        <w:pStyle w:val="List"/>
        <w:ind w:left="0" w:firstLine="0"/>
        <w:rPr>
          <w:rFonts w:asciiTheme="minorHAnsi" w:hAnsiTheme="minorHAnsi"/>
          <w:b/>
          <w:szCs w:val="22"/>
        </w:rPr>
      </w:pPr>
      <w:r w:rsidRPr="00115CBA">
        <w:rPr>
          <w:rFonts w:asciiTheme="minorHAnsi" w:hAnsiTheme="minorHAnsi"/>
          <w:b/>
          <w:szCs w:val="22"/>
        </w:rPr>
        <w:t>9. Others</w:t>
      </w:r>
    </w:p>
    <w:p w:rsidR="00BA2CE6" w:rsidRPr="00115CBA" w:rsidRDefault="00BA2CE6">
      <w:pPr>
        <w:pStyle w:val="List"/>
        <w:ind w:left="0" w:firstLine="0"/>
        <w:rPr>
          <w:rFonts w:asciiTheme="minorHAnsi" w:hAnsiTheme="minorHAnsi"/>
          <w:b/>
          <w:szCs w:val="22"/>
        </w:rPr>
      </w:pPr>
    </w:p>
    <w:p w:rsidR="008E2C80" w:rsidRPr="00115CBA" w:rsidRDefault="003C6CE5">
      <w:pPr>
        <w:pStyle w:val="List"/>
        <w:ind w:left="0" w:firstLine="0"/>
        <w:rPr>
          <w:rFonts w:asciiTheme="minorHAnsi" w:hAnsiTheme="minorHAnsi"/>
          <w:b/>
          <w:szCs w:val="22"/>
        </w:rPr>
      </w:pPr>
      <w:r w:rsidRPr="00115CBA">
        <w:rPr>
          <w:rFonts w:asciiTheme="minorHAnsi" w:hAnsiTheme="minorHAnsi"/>
          <w:b/>
          <w:szCs w:val="22"/>
        </w:rPr>
        <w:t xml:space="preserve"> </w:t>
      </w:r>
      <w:r w:rsidR="008E2C80" w:rsidRPr="00115CBA">
        <w:rPr>
          <w:rFonts w:asciiTheme="minorHAnsi" w:hAnsiTheme="minorHAnsi"/>
          <w:b/>
          <w:szCs w:val="22"/>
        </w:rPr>
        <w:t xml:space="preserve">(1) In the case NGO had received a grant in the past, the name of     </w:t>
      </w:r>
    </w:p>
    <w:p w:rsidR="008E2C80" w:rsidRPr="00115CBA" w:rsidRDefault="008E2C80">
      <w:pPr>
        <w:pStyle w:val="List"/>
        <w:ind w:left="0" w:firstLine="0"/>
        <w:rPr>
          <w:rFonts w:asciiTheme="minorHAnsi" w:hAnsiTheme="minorHAnsi"/>
          <w:b/>
          <w:szCs w:val="22"/>
        </w:rPr>
      </w:pPr>
      <w:r w:rsidRPr="00115CBA">
        <w:rPr>
          <w:rFonts w:asciiTheme="minorHAnsi" w:hAnsiTheme="minorHAnsi"/>
          <w:b/>
          <w:szCs w:val="22"/>
        </w:rPr>
        <w:t xml:space="preserve">    the NGO.</w:t>
      </w:r>
    </w:p>
    <w:p w:rsidR="00165817" w:rsidRDefault="00165817" w:rsidP="00165817">
      <w:pPr>
        <w:pStyle w:val="List"/>
        <w:ind w:firstLine="426"/>
        <w:rPr>
          <w:rFonts w:asciiTheme="minorHAnsi" w:hAnsiTheme="minorHAnsi"/>
          <w:szCs w:val="22"/>
        </w:rPr>
      </w:pPr>
    </w:p>
    <w:p w:rsidR="0018658E" w:rsidRPr="0018658E" w:rsidRDefault="0018658E" w:rsidP="0018658E">
      <w:pPr>
        <w:pStyle w:val="List"/>
        <w:ind w:firstLine="1"/>
        <w:rPr>
          <w:rFonts w:asciiTheme="minorHAnsi" w:hAnsiTheme="minorHAnsi"/>
          <w:szCs w:val="22"/>
        </w:rPr>
      </w:pPr>
      <w:r>
        <w:rPr>
          <w:rFonts w:asciiTheme="minorHAnsi" w:hAnsiTheme="minorHAnsi"/>
          <w:szCs w:val="22"/>
        </w:rPr>
        <w:t>The project “F</w:t>
      </w:r>
      <w:r w:rsidRPr="0018658E">
        <w:rPr>
          <w:rFonts w:asciiTheme="minorHAnsi" w:hAnsiTheme="minorHAnsi"/>
          <w:szCs w:val="22"/>
        </w:rPr>
        <w:t xml:space="preserve">orests on </w:t>
      </w:r>
      <w:r>
        <w:rPr>
          <w:rFonts w:asciiTheme="minorHAnsi" w:hAnsiTheme="minorHAnsi"/>
          <w:szCs w:val="22"/>
        </w:rPr>
        <w:t>B</w:t>
      </w:r>
      <w:r w:rsidRPr="0018658E">
        <w:rPr>
          <w:rFonts w:asciiTheme="minorHAnsi" w:hAnsiTheme="minorHAnsi"/>
          <w:szCs w:val="22"/>
        </w:rPr>
        <w:t>lackboards</w:t>
      </w:r>
      <w:r>
        <w:rPr>
          <w:rFonts w:asciiTheme="minorHAnsi" w:hAnsiTheme="minorHAnsi"/>
          <w:szCs w:val="22"/>
        </w:rPr>
        <w:t xml:space="preserve"> (FoB)</w:t>
      </w:r>
      <w:r w:rsidRPr="0018658E">
        <w:rPr>
          <w:rFonts w:asciiTheme="minorHAnsi" w:hAnsiTheme="minorHAnsi"/>
          <w:szCs w:val="22"/>
        </w:rPr>
        <w:t>:</w:t>
      </w:r>
      <w:r>
        <w:rPr>
          <w:rFonts w:asciiTheme="minorHAnsi" w:hAnsiTheme="minorHAnsi"/>
          <w:szCs w:val="22"/>
        </w:rPr>
        <w:t xml:space="preserve"> </w:t>
      </w:r>
      <w:r w:rsidRPr="0018658E">
        <w:rPr>
          <w:rFonts w:asciiTheme="minorHAnsi" w:hAnsiTheme="minorHAnsi"/>
          <w:szCs w:val="22"/>
        </w:rPr>
        <w:t>extending and improving location-specific</w:t>
      </w:r>
    </w:p>
    <w:p w:rsidR="008E2C80" w:rsidRPr="00115CBA" w:rsidRDefault="0018658E" w:rsidP="0018658E">
      <w:pPr>
        <w:pStyle w:val="List"/>
        <w:ind w:firstLine="1"/>
        <w:rPr>
          <w:rFonts w:asciiTheme="minorHAnsi" w:hAnsiTheme="minorHAnsi"/>
          <w:szCs w:val="22"/>
        </w:rPr>
      </w:pPr>
      <w:r w:rsidRPr="0018658E">
        <w:rPr>
          <w:rFonts w:asciiTheme="minorHAnsi" w:hAnsiTheme="minorHAnsi"/>
          <w:szCs w:val="22"/>
        </w:rPr>
        <w:t>environmental education in Thailand’s schools</w:t>
      </w:r>
      <w:r>
        <w:rPr>
          <w:rFonts w:asciiTheme="minorHAnsi" w:hAnsiTheme="minorHAnsi"/>
          <w:szCs w:val="22"/>
        </w:rPr>
        <w:t xml:space="preserve">, </w:t>
      </w:r>
      <w:r w:rsidRPr="0018658E">
        <w:rPr>
          <w:rFonts w:asciiTheme="minorHAnsi" w:hAnsiTheme="minorHAnsi"/>
          <w:szCs w:val="22"/>
        </w:rPr>
        <w:t>for biodiversity conservation</w:t>
      </w:r>
      <w:r>
        <w:rPr>
          <w:rFonts w:asciiTheme="minorHAnsi" w:hAnsiTheme="minorHAnsi"/>
          <w:szCs w:val="22"/>
        </w:rPr>
        <w:t>”, sponsored by KNCF</w:t>
      </w:r>
      <w:r w:rsidR="00F11722">
        <w:rPr>
          <w:rFonts w:asciiTheme="minorHAnsi" w:hAnsiTheme="minorHAnsi"/>
          <w:szCs w:val="22"/>
        </w:rPr>
        <w:t>,</w:t>
      </w:r>
      <w:r>
        <w:rPr>
          <w:rFonts w:asciiTheme="minorHAnsi" w:hAnsiTheme="minorHAnsi"/>
          <w:szCs w:val="22"/>
        </w:rPr>
        <w:t xml:space="preserve"> will conclude in March 2022. The current project proposal builds </w:t>
      </w:r>
      <w:del w:id="53" w:author="vane" w:date="2022-10-23T13:41:00Z">
        <w:r>
          <w:rPr>
            <w:rFonts w:asciiTheme="minorHAnsi" w:hAnsiTheme="minorHAnsi"/>
            <w:szCs w:val="22"/>
          </w:rPr>
          <w:delText>on</w:delText>
        </w:r>
      </w:del>
      <w:ins w:id="54" w:author="vane" w:date="2022-10-23T13:41:00Z">
        <w:r w:rsidR="00462ACF">
          <w:rPr>
            <w:rFonts w:asciiTheme="minorHAnsi" w:hAnsiTheme="minorHAnsi"/>
            <w:szCs w:val="22"/>
          </w:rPr>
          <w:t>up</w:t>
        </w:r>
        <w:r>
          <w:rPr>
            <w:rFonts w:asciiTheme="minorHAnsi" w:hAnsiTheme="minorHAnsi"/>
            <w:szCs w:val="22"/>
          </w:rPr>
          <w:t>on</w:t>
        </w:r>
      </w:ins>
      <w:r>
        <w:rPr>
          <w:rFonts w:asciiTheme="minorHAnsi" w:hAnsiTheme="minorHAnsi"/>
          <w:szCs w:val="22"/>
        </w:rPr>
        <w:t xml:space="preserve"> the FoB</w:t>
      </w:r>
      <w:r w:rsidR="008404B0">
        <w:rPr>
          <w:rFonts w:asciiTheme="minorHAnsi" w:hAnsiTheme="minorHAnsi"/>
          <w:szCs w:val="22"/>
        </w:rPr>
        <w:t xml:space="preserve"> project</w:t>
      </w:r>
      <w:r>
        <w:rPr>
          <w:rFonts w:asciiTheme="minorHAnsi" w:hAnsiTheme="minorHAnsi"/>
          <w:szCs w:val="22"/>
        </w:rPr>
        <w:t xml:space="preserve">, particularly by </w:t>
      </w:r>
      <w:r w:rsidR="0033148A">
        <w:rPr>
          <w:rFonts w:asciiTheme="minorHAnsi" w:hAnsiTheme="minorHAnsi"/>
          <w:szCs w:val="22"/>
        </w:rPr>
        <w:t xml:space="preserve">expanding </w:t>
      </w:r>
      <w:r>
        <w:rPr>
          <w:rFonts w:asciiTheme="minorHAnsi" w:hAnsiTheme="minorHAnsi"/>
          <w:szCs w:val="22"/>
        </w:rPr>
        <w:t xml:space="preserve">the </w:t>
      </w:r>
      <w:r w:rsidR="0033148A">
        <w:rPr>
          <w:rFonts w:asciiTheme="minorHAnsi" w:hAnsiTheme="minorHAnsi"/>
          <w:szCs w:val="22"/>
        </w:rPr>
        <w:t>online learning platform</w:t>
      </w:r>
      <w:r w:rsidR="00F11722">
        <w:rPr>
          <w:rFonts w:asciiTheme="minorHAnsi" w:hAnsiTheme="minorHAnsi"/>
          <w:szCs w:val="22"/>
        </w:rPr>
        <w:t>,</w:t>
      </w:r>
      <w:r w:rsidR="0033148A">
        <w:rPr>
          <w:rFonts w:asciiTheme="minorHAnsi" w:hAnsiTheme="minorHAnsi"/>
          <w:szCs w:val="22"/>
        </w:rPr>
        <w:t xml:space="preserve"> developed </w:t>
      </w:r>
      <w:del w:id="55" w:author="vane" w:date="2022-10-23T13:41:00Z">
        <w:r w:rsidR="0033148A">
          <w:rPr>
            <w:rFonts w:asciiTheme="minorHAnsi" w:hAnsiTheme="minorHAnsi"/>
            <w:szCs w:val="22"/>
          </w:rPr>
          <w:delText>by</w:delText>
        </w:r>
      </w:del>
      <w:ins w:id="56" w:author="vane" w:date="2022-10-23T13:41:00Z">
        <w:r w:rsidR="00462ACF">
          <w:rPr>
            <w:rFonts w:asciiTheme="minorHAnsi" w:hAnsiTheme="minorHAnsi"/>
            <w:szCs w:val="22"/>
          </w:rPr>
          <w:t>through</w:t>
        </w:r>
      </w:ins>
      <w:r w:rsidR="0033148A">
        <w:rPr>
          <w:rFonts w:asciiTheme="minorHAnsi" w:hAnsiTheme="minorHAnsi"/>
          <w:szCs w:val="22"/>
        </w:rPr>
        <w:t xml:space="preserve"> th</w:t>
      </w:r>
      <w:r w:rsidR="008404B0">
        <w:rPr>
          <w:rFonts w:asciiTheme="minorHAnsi" w:hAnsiTheme="minorHAnsi"/>
          <w:szCs w:val="22"/>
        </w:rPr>
        <w:t>at p</w:t>
      </w:r>
      <w:r w:rsidR="0033148A">
        <w:rPr>
          <w:rFonts w:asciiTheme="minorHAnsi" w:hAnsiTheme="minorHAnsi"/>
          <w:szCs w:val="22"/>
        </w:rPr>
        <w:t>roject.</w:t>
      </w:r>
      <w:r>
        <w:rPr>
          <w:rFonts w:asciiTheme="minorHAnsi" w:hAnsiTheme="minorHAnsi"/>
          <w:szCs w:val="22"/>
        </w:rPr>
        <w:t xml:space="preserve">  </w:t>
      </w:r>
    </w:p>
    <w:p w:rsidR="008E2C80" w:rsidRPr="00115CBA" w:rsidRDefault="008E2C80">
      <w:pPr>
        <w:pStyle w:val="List"/>
        <w:rPr>
          <w:rFonts w:asciiTheme="minorHAnsi" w:hAnsiTheme="minorHAnsi"/>
          <w:szCs w:val="22"/>
        </w:rPr>
      </w:pPr>
    </w:p>
    <w:p w:rsidR="008E2C80" w:rsidRPr="00115CBA" w:rsidRDefault="008E2C80">
      <w:pPr>
        <w:pStyle w:val="List2"/>
        <w:ind w:left="0" w:firstLine="0"/>
        <w:rPr>
          <w:rFonts w:asciiTheme="minorHAnsi" w:hAnsiTheme="minorHAnsi"/>
          <w:b/>
          <w:szCs w:val="22"/>
        </w:rPr>
      </w:pPr>
      <w:r w:rsidRPr="00115CBA">
        <w:rPr>
          <w:rFonts w:asciiTheme="minorHAnsi" w:hAnsiTheme="minorHAnsi"/>
          <w:szCs w:val="22"/>
        </w:rPr>
        <w:t xml:space="preserve"> </w:t>
      </w:r>
      <w:r w:rsidRPr="00115CBA">
        <w:rPr>
          <w:rFonts w:asciiTheme="minorHAnsi" w:hAnsiTheme="minorHAnsi"/>
          <w:b/>
          <w:szCs w:val="22"/>
        </w:rPr>
        <w:t>(2)</w:t>
      </w:r>
      <w:r w:rsidR="00165817">
        <w:rPr>
          <w:rFonts w:asciiTheme="minorHAnsi" w:hAnsiTheme="minorHAnsi"/>
          <w:b/>
          <w:szCs w:val="22"/>
        </w:rPr>
        <w:t xml:space="preserve"> </w:t>
      </w:r>
      <w:r w:rsidRPr="00115CBA">
        <w:rPr>
          <w:rFonts w:asciiTheme="minorHAnsi" w:hAnsiTheme="minorHAnsi"/>
          <w:b/>
          <w:szCs w:val="22"/>
        </w:rPr>
        <w:t xml:space="preserve">The name and address of the Japanese entity that made the    </w:t>
      </w:r>
    </w:p>
    <w:p w:rsidR="008E2C80" w:rsidRPr="00115CBA" w:rsidRDefault="008E2C80">
      <w:pPr>
        <w:pStyle w:val="List2"/>
        <w:ind w:left="0" w:firstLine="0"/>
        <w:rPr>
          <w:rFonts w:asciiTheme="minorHAnsi" w:hAnsiTheme="minorHAnsi"/>
          <w:szCs w:val="22"/>
        </w:rPr>
      </w:pPr>
      <w:r w:rsidRPr="00115CBA">
        <w:rPr>
          <w:rFonts w:asciiTheme="minorHAnsi" w:hAnsiTheme="minorHAnsi"/>
          <w:b/>
          <w:szCs w:val="22"/>
        </w:rPr>
        <w:t xml:space="preserve">    recommendation</w:t>
      </w:r>
      <w:r w:rsidRPr="00115CBA">
        <w:rPr>
          <w:rFonts w:asciiTheme="minorHAnsi" w:eastAsia="Mincho" w:hAnsiTheme="minorHAnsi"/>
          <w:szCs w:val="22"/>
        </w:rPr>
        <w:t>.</w:t>
      </w:r>
    </w:p>
    <w:p w:rsidR="00165817" w:rsidRDefault="00165817" w:rsidP="00165817">
      <w:pPr>
        <w:pStyle w:val="List"/>
        <w:ind w:left="0" w:firstLine="851"/>
        <w:rPr>
          <w:rFonts w:asciiTheme="minorHAnsi" w:hAnsiTheme="minorHAnsi"/>
          <w:szCs w:val="22"/>
        </w:rPr>
      </w:pPr>
    </w:p>
    <w:p w:rsidR="00165817" w:rsidRDefault="00165817" w:rsidP="00165817">
      <w:pPr>
        <w:pStyle w:val="List"/>
        <w:ind w:left="0" w:firstLine="851"/>
        <w:rPr>
          <w:rFonts w:asciiTheme="minorHAnsi" w:hAnsiTheme="minorHAnsi"/>
          <w:szCs w:val="22"/>
        </w:rPr>
      </w:pPr>
      <w:r w:rsidRPr="00ED35BE">
        <w:rPr>
          <w:rFonts w:asciiTheme="minorHAnsi" w:hAnsiTheme="minorHAnsi"/>
          <w:szCs w:val="22"/>
        </w:rPr>
        <w:t>Japan Environmental Education Forum (</w:t>
      </w:r>
      <w:hyperlink r:id="rId18" w:history="1">
        <w:r w:rsidRPr="00ED35BE">
          <w:rPr>
            <w:rFonts w:asciiTheme="minorHAnsi" w:hAnsiTheme="minorHAnsi"/>
            <w:szCs w:val="22"/>
          </w:rPr>
          <w:t>http://www.jeef.or.jp/</w:t>
        </w:r>
      </w:hyperlink>
      <w:r>
        <w:rPr>
          <w:rFonts w:asciiTheme="minorHAnsi" w:hAnsiTheme="minorHAnsi"/>
          <w:szCs w:val="22"/>
        </w:rPr>
        <w:t>)</w:t>
      </w:r>
    </w:p>
    <w:p w:rsidR="00165817" w:rsidRDefault="00165817">
      <w:pPr>
        <w:widowControl/>
        <w:jc w:val="left"/>
        <w:rPr>
          <w:rFonts w:asciiTheme="minorHAnsi" w:hAnsiTheme="minorHAnsi"/>
          <w:color w:val="000000"/>
          <w:sz w:val="22"/>
          <w:szCs w:val="22"/>
        </w:rPr>
      </w:pPr>
      <w:r>
        <w:rPr>
          <w:rFonts w:asciiTheme="minorHAnsi" w:hAnsiTheme="minorHAnsi"/>
          <w:color w:val="000000"/>
          <w:sz w:val="22"/>
          <w:szCs w:val="22"/>
        </w:rPr>
        <w:br w:type="page"/>
      </w:r>
    </w:p>
    <w:p w:rsidR="008E2C80" w:rsidRPr="00115CBA" w:rsidRDefault="008E2C80">
      <w:pPr>
        <w:rPr>
          <w:rFonts w:asciiTheme="minorHAnsi" w:hAnsiTheme="minorHAnsi"/>
          <w:color w:val="000000"/>
          <w:sz w:val="22"/>
          <w:szCs w:val="22"/>
        </w:rPr>
      </w:pPr>
    </w:p>
    <w:tbl>
      <w:tblPr>
        <w:tblW w:w="0" w:type="auto"/>
        <w:jc w:val="center"/>
        <w:shd w:val="clear" w:color="auto" w:fill="CCFFCC"/>
        <w:tblLook w:val="01E0"/>
      </w:tblPr>
      <w:tblGrid>
        <w:gridCol w:w="9030"/>
      </w:tblGrid>
      <w:tr w:rsidR="008E2C80" w:rsidRPr="00115CBA">
        <w:trPr>
          <w:trHeight w:val="522"/>
          <w:jc w:val="center"/>
        </w:trPr>
        <w:tc>
          <w:tcPr>
            <w:tcW w:w="9030" w:type="dxa"/>
            <w:shd w:val="clear" w:color="auto" w:fill="CCFFCC"/>
            <w:vAlign w:val="center"/>
          </w:tcPr>
          <w:p w:rsidR="008E2C80" w:rsidRPr="00115CBA" w:rsidRDefault="008E2C80">
            <w:pPr>
              <w:spacing w:line="360" w:lineRule="atLeast"/>
              <w:jc w:val="center"/>
              <w:rPr>
                <w:rFonts w:asciiTheme="minorHAnsi" w:hAnsiTheme="minorHAnsi"/>
                <w:b/>
                <w:sz w:val="22"/>
                <w:szCs w:val="22"/>
              </w:rPr>
            </w:pPr>
            <w:r w:rsidRPr="00115CBA">
              <w:rPr>
                <w:rFonts w:asciiTheme="minorHAnsi" w:hAnsiTheme="minorHAnsi"/>
                <w:snapToGrid w:val="0"/>
                <w:sz w:val="22"/>
                <w:szCs w:val="22"/>
              </w:rPr>
              <w:br w:type="page"/>
            </w:r>
            <w:r w:rsidRPr="00115CBA">
              <w:rPr>
                <w:rFonts w:asciiTheme="minorHAnsi" w:hAnsiTheme="minorHAnsi"/>
                <w:snapToGrid w:val="0"/>
                <w:sz w:val="22"/>
                <w:szCs w:val="22"/>
              </w:rPr>
              <w:br w:type="page"/>
            </w:r>
            <w:r w:rsidRPr="00115CBA">
              <w:rPr>
                <w:rFonts w:asciiTheme="minorHAnsi" w:eastAsia="MS Gothic" w:hAnsiTheme="minorHAnsi"/>
                <w:b/>
                <w:snapToGrid w:val="0"/>
                <w:sz w:val="22"/>
                <w:szCs w:val="22"/>
              </w:rPr>
              <w:br w:type="page"/>
            </w:r>
            <w:r w:rsidRPr="00115CBA">
              <w:rPr>
                <w:rFonts w:asciiTheme="minorHAnsi" w:eastAsia="MS Gothic" w:hAnsiTheme="minorHAnsi"/>
                <w:b/>
                <w:snapToGrid w:val="0"/>
                <w:sz w:val="22"/>
                <w:szCs w:val="22"/>
              </w:rPr>
              <w:br w:type="page"/>
            </w:r>
            <w:r w:rsidR="003C6CE5" w:rsidRPr="00115CBA">
              <w:rPr>
                <w:rFonts w:asciiTheme="minorHAnsi" w:hAnsiTheme="minorHAnsi"/>
                <w:b/>
                <w:sz w:val="22"/>
                <w:szCs w:val="22"/>
              </w:rPr>
              <w:t>10</w:t>
            </w:r>
            <w:r w:rsidRPr="00115CBA">
              <w:rPr>
                <w:rFonts w:asciiTheme="minorHAnsi" w:hAnsiTheme="minorHAnsi"/>
                <w:b/>
                <w:sz w:val="22"/>
                <w:szCs w:val="22"/>
              </w:rPr>
              <w:t>.</w:t>
            </w:r>
            <w:r w:rsidR="003C6CE5" w:rsidRPr="00115CBA">
              <w:rPr>
                <w:rFonts w:asciiTheme="minorHAnsi" w:hAnsiTheme="minorHAnsi"/>
                <w:b/>
                <w:sz w:val="22"/>
                <w:szCs w:val="22"/>
              </w:rPr>
              <w:t xml:space="preserve"> </w:t>
            </w:r>
            <w:r w:rsidRPr="00115CBA">
              <w:rPr>
                <w:rFonts w:asciiTheme="minorHAnsi" w:hAnsiTheme="minorHAnsi"/>
                <w:b/>
                <w:sz w:val="22"/>
                <w:szCs w:val="22"/>
              </w:rPr>
              <w:t xml:space="preserve"> Applicant </w:t>
            </w:r>
            <w:r w:rsidR="003C6CE5" w:rsidRPr="00115CBA">
              <w:rPr>
                <w:rFonts w:asciiTheme="minorHAnsi" w:hAnsiTheme="minorHAnsi"/>
                <w:b/>
                <w:sz w:val="22"/>
                <w:szCs w:val="22"/>
              </w:rPr>
              <w:t>Profile</w:t>
            </w:r>
          </w:p>
          <w:p w:rsidR="006D0602" w:rsidRPr="00115CBA" w:rsidRDefault="002973FA">
            <w:pPr>
              <w:spacing w:line="360" w:lineRule="atLeast"/>
              <w:jc w:val="center"/>
              <w:rPr>
                <w:rFonts w:asciiTheme="minorHAnsi" w:eastAsia="MS Gothic" w:hAnsiTheme="minorHAnsi"/>
                <w:b/>
                <w:snapToGrid w:val="0"/>
                <w:sz w:val="22"/>
                <w:szCs w:val="22"/>
              </w:rPr>
            </w:pPr>
            <w:r>
              <w:rPr>
                <w:rFonts w:asciiTheme="minorHAnsi" w:hAnsiTheme="minorHAnsi"/>
                <w:b/>
                <w:sz w:val="22"/>
                <w:szCs w:val="22"/>
              </w:rPr>
              <w:t>Forest Restoration Research Unit, Chiang Mai University (FORRU-CMU)</w:t>
            </w:r>
          </w:p>
        </w:tc>
      </w:tr>
    </w:tbl>
    <w:p w:rsidR="008E2C80" w:rsidRPr="00115CBA" w:rsidRDefault="008E2C80">
      <w:pPr>
        <w:spacing w:line="360" w:lineRule="atLeast"/>
        <w:jc w:val="left"/>
        <w:rPr>
          <w:rFonts w:asciiTheme="minorHAnsi" w:hAnsiTheme="minorHAnsi"/>
          <w:snapToGrid w:val="0"/>
          <w:sz w:val="22"/>
          <w:szCs w:val="22"/>
        </w:rPr>
      </w:pPr>
    </w:p>
    <w:p w:rsidR="008E2C80" w:rsidRPr="00115CBA" w:rsidRDefault="008E2C80" w:rsidP="00890988">
      <w:pPr>
        <w:pStyle w:val="List"/>
        <w:numPr>
          <w:ilvl w:val="0"/>
          <w:numId w:val="2"/>
        </w:numPr>
        <w:rPr>
          <w:rFonts w:asciiTheme="minorHAnsi" w:hAnsiTheme="minorHAnsi"/>
          <w:b/>
          <w:bCs/>
          <w:szCs w:val="22"/>
        </w:rPr>
      </w:pPr>
      <w:r w:rsidRPr="00115CBA">
        <w:rPr>
          <w:rFonts w:asciiTheme="minorHAnsi" w:hAnsiTheme="minorHAnsi"/>
          <w:b/>
          <w:bCs/>
          <w:szCs w:val="22"/>
        </w:rPr>
        <w:t xml:space="preserve">Historical background  </w:t>
      </w:r>
    </w:p>
    <w:p w:rsidR="002973FA" w:rsidRDefault="002973FA" w:rsidP="002973FA">
      <w:pPr>
        <w:pStyle w:val="ListContinue"/>
        <w:spacing w:after="0"/>
        <w:ind w:left="0"/>
        <w:rPr>
          <w:rFonts w:asciiTheme="minorHAnsi" w:hAnsiTheme="minorHAnsi"/>
          <w:b/>
          <w:szCs w:val="22"/>
        </w:rPr>
      </w:pPr>
    </w:p>
    <w:p w:rsidR="002973FA" w:rsidRPr="002973FA" w:rsidRDefault="008E2C80" w:rsidP="002973FA">
      <w:pPr>
        <w:pStyle w:val="ListContinue"/>
        <w:ind w:left="0"/>
        <w:rPr>
          <w:rFonts w:asciiTheme="minorHAnsi" w:eastAsia="Times New Roman" w:hAnsiTheme="minorHAnsi" w:cs="Calibri Light"/>
          <w:szCs w:val="22"/>
          <w:lang w:val="en-GB" w:eastAsia="en-GB"/>
        </w:rPr>
      </w:pPr>
      <w:r w:rsidRPr="00115CBA">
        <w:rPr>
          <w:rFonts w:asciiTheme="minorHAnsi" w:hAnsiTheme="minorHAnsi"/>
          <w:b/>
          <w:szCs w:val="22"/>
        </w:rPr>
        <w:t xml:space="preserve">Date of incorporation: </w:t>
      </w:r>
      <w:ins w:id="57" w:author="vane" w:date="2022-10-23T13:41:00Z">
        <w:r w:rsidR="00462ACF" w:rsidRPr="00462ACF">
          <w:rPr>
            <w:rFonts w:asciiTheme="minorHAnsi" w:hAnsiTheme="minorHAnsi"/>
            <w:szCs w:val="22"/>
          </w:rPr>
          <w:t>22</w:t>
        </w:r>
        <w:r w:rsidR="00462ACF">
          <w:rPr>
            <w:rFonts w:asciiTheme="minorHAnsi" w:hAnsiTheme="minorHAnsi"/>
            <w:b/>
            <w:szCs w:val="22"/>
          </w:rPr>
          <w:t xml:space="preserve"> </w:t>
        </w:r>
      </w:ins>
      <w:r w:rsidR="00165817" w:rsidRPr="002973FA">
        <w:rPr>
          <w:rFonts w:asciiTheme="minorHAnsi" w:eastAsia="Times New Roman" w:hAnsiTheme="minorHAnsi" w:cs="Calibri Light"/>
          <w:szCs w:val="22"/>
          <w:lang w:val="en-GB" w:eastAsia="en-GB"/>
        </w:rPr>
        <w:t>November</w:t>
      </w:r>
      <w:del w:id="58" w:author="vane" w:date="2022-10-23T13:41:00Z">
        <w:r w:rsidR="00165817" w:rsidRPr="002973FA">
          <w:rPr>
            <w:rFonts w:asciiTheme="minorHAnsi" w:eastAsia="Times New Roman" w:hAnsiTheme="minorHAnsi" w:cs="Calibri Light"/>
            <w:szCs w:val="22"/>
            <w:lang w:val="en-GB" w:eastAsia="en-GB"/>
          </w:rPr>
          <w:delText xml:space="preserve"> 22nd</w:delText>
        </w:r>
      </w:del>
      <w:r w:rsidR="00165817" w:rsidRPr="002973FA">
        <w:rPr>
          <w:rFonts w:asciiTheme="minorHAnsi" w:eastAsia="Times New Roman" w:hAnsiTheme="minorHAnsi" w:cs="Calibri Light"/>
          <w:szCs w:val="22"/>
          <w:lang w:val="en-GB" w:eastAsia="en-GB"/>
        </w:rPr>
        <w:t xml:space="preserve"> 1994</w:t>
      </w:r>
    </w:p>
    <w:p w:rsidR="00165817" w:rsidRPr="00165817" w:rsidRDefault="002973FA" w:rsidP="002973FA">
      <w:pPr>
        <w:pStyle w:val="ListContinue"/>
        <w:ind w:left="0"/>
        <w:rPr>
          <w:rFonts w:asciiTheme="minorHAnsi" w:eastAsia="Times New Roman" w:hAnsiTheme="minorHAnsi" w:cs="Calibri Light"/>
          <w:szCs w:val="22"/>
          <w:lang w:val="en-GB" w:eastAsia="en-GB"/>
        </w:rPr>
      </w:pPr>
      <w:r w:rsidRPr="002973FA">
        <w:rPr>
          <w:rFonts w:asciiTheme="minorHAnsi" w:eastAsia="Times New Roman" w:hAnsiTheme="minorHAnsi" w:cs="Calibri Light"/>
          <w:b/>
          <w:bCs/>
          <w:szCs w:val="22"/>
          <w:lang w:val="en-GB" w:eastAsia="en-GB"/>
        </w:rPr>
        <w:t>History</w:t>
      </w:r>
      <w:r>
        <w:rPr>
          <w:rFonts w:asciiTheme="minorHAnsi" w:eastAsia="Times New Roman" w:hAnsiTheme="minorHAnsi" w:cs="Calibri Light"/>
          <w:szCs w:val="22"/>
          <w:lang w:val="en-GB" w:eastAsia="en-GB"/>
        </w:rPr>
        <w:t xml:space="preserve">: </w:t>
      </w:r>
      <w:r w:rsidR="00165817" w:rsidRPr="00165817">
        <w:rPr>
          <w:rFonts w:asciiTheme="minorHAnsi" w:eastAsia="Times New Roman" w:hAnsiTheme="minorHAnsi" w:cs="Calibri Light"/>
          <w:szCs w:val="22"/>
          <w:lang w:val="en-GB" w:eastAsia="en-GB"/>
        </w:rPr>
        <w:t xml:space="preserve">FORRU-CMU is a research institute </w:t>
      </w:r>
      <w:del w:id="59" w:author="vane" w:date="2022-10-23T13:41:00Z">
        <w:r w:rsidR="00165817" w:rsidRPr="00165817">
          <w:rPr>
            <w:rFonts w:asciiTheme="minorHAnsi" w:eastAsia="Times New Roman" w:hAnsiTheme="minorHAnsi" w:cs="Calibri Light"/>
            <w:szCs w:val="22"/>
            <w:lang w:val="en-GB" w:eastAsia="en-GB"/>
          </w:rPr>
          <w:delText>within</w:delText>
        </w:r>
      </w:del>
      <w:ins w:id="60" w:author="vane" w:date="2022-10-23T13:41:00Z">
        <w:r w:rsidR="00462ACF">
          <w:rPr>
            <w:rFonts w:asciiTheme="minorHAnsi" w:eastAsia="Times New Roman" w:hAnsiTheme="minorHAnsi" w:cs="Calibri Light"/>
            <w:szCs w:val="22"/>
            <w:lang w:val="en-GB" w:eastAsia="en-GB"/>
          </w:rPr>
          <w:t>located at</w:t>
        </w:r>
      </w:ins>
      <w:r w:rsidR="00462ACF">
        <w:rPr>
          <w:rFonts w:asciiTheme="minorHAnsi" w:eastAsia="Times New Roman" w:hAnsiTheme="minorHAnsi" w:cs="Calibri Light"/>
          <w:szCs w:val="22"/>
          <w:lang w:val="en-GB" w:eastAsia="en-GB"/>
        </w:rPr>
        <w:t xml:space="preserve"> </w:t>
      </w:r>
      <w:r w:rsidR="00165817" w:rsidRPr="00165817">
        <w:rPr>
          <w:rFonts w:asciiTheme="minorHAnsi" w:eastAsia="Times New Roman" w:hAnsiTheme="minorHAnsi" w:cs="Calibri Light"/>
          <w:szCs w:val="22"/>
          <w:lang w:val="en-GB" w:eastAsia="en-GB"/>
        </w:rPr>
        <w:t>Chiang Mai University, N. Thailand. Founded in 1994, we have been carrying out research, to develop improved techniques to restore tropical forest ecosystems for biodiversity conservation, environmental c</w:t>
      </w:r>
      <w:r>
        <w:rPr>
          <w:rFonts w:asciiTheme="minorHAnsi" w:eastAsia="Times New Roman" w:hAnsiTheme="minorHAnsi" w:cs="Calibri Light"/>
          <w:szCs w:val="22"/>
          <w:lang w:val="en-GB" w:eastAsia="en-GB"/>
        </w:rPr>
        <w:t xml:space="preserve">onservation and carbon storage. </w:t>
      </w:r>
      <w:r w:rsidR="00165817" w:rsidRPr="00165817">
        <w:rPr>
          <w:rFonts w:asciiTheme="minorHAnsi" w:eastAsia="Times New Roman" w:hAnsiTheme="minorHAnsi" w:cs="Calibri Light"/>
          <w:szCs w:val="22"/>
          <w:lang w:val="en-GB" w:eastAsia="en-GB"/>
        </w:rPr>
        <w:t xml:space="preserve">Our unit has also established an education team, providing environmental education, based on the results of our research, to a wide range of different </w:t>
      </w:r>
      <w:del w:id="61" w:author="vane" w:date="2022-10-23T13:41:00Z">
        <w:r w:rsidR="00165817" w:rsidRPr="00165817">
          <w:rPr>
            <w:rFonts w:asciiTheme="minorHAnsi" w:eastAsia="Times New Roman" w:hAnsiTheme="minorHAnsi" w:cs="Calibri Light"/>
            <w:szCs w:val="22"/>
            <w:lang w:val="en-GB" w:eastAsia="en-GB"/>
          </w:rPr>
          <w:delText>stake holders.</w:delText>
        </w:r>
      </w:del>
      <w:ins w:id="62" w:author="vane" w:date="2022-10-23T13:41:00Z">
        <w:r w:rsidR="00165817" w:rsidRPr="00165817">
          <w:rPr>
            <w:rFonts w:asciiTheme="minorHAnsi" w:eastAsia="Times New Roman" w:hAnsiTheme="minorHAnsi" w:cs="Calibri Light"/>
            <w:szCs w:val="22"/>
            <w:lang w:val="en-GB" w:eastAsia="en-GB"/>
          </w:rPr>
          <w:t>stakeholders.</w:t>
        </w:r>
      </w:ins>
      <w:r w:rsidR="00165817" w:rsidRPr="00165817">
        <w:rPr>
          <w:rFonts w:asciiTheme="minorHAnsi" w:eastAsia="Times New Roman" w:hAnsiTheme="minorHAnsi" w:cs="Calibri Light"/>
          <w:szCs w:val="22"/>
          <w:lang w:val="en-GB" w:eastAsia="en-GB"/>
        </w:rPr>
        <w:t xml:space="preserve"> The unit has produced original text books on forest restoration, available free of charge through our website</w:t>
      </w:r>
      <w:r>
        <w:rPr>
          <w:rFonts w:asciiTheme="minorHAnsi" w:eastAsia="Times New Roman" w:hAnsiTheme="minorHAnsi" w:cs="Calibri Light"/>
          <w:szCs w:val="22"/>
          <w:lang w:val="en-GB" w:eastAsia="en-GB"/>
        </w:rPr>
        <w:t xml:space="preserve"> (</w:t>
      </w:r>
      <w:hyperlink r:id="rId19" w:history="1">
        <w:r w:rsidR="0018658E" w:rsidRPr="00F43B59">
          <w:rPr>
            <w:rStyle w:val="Hyperlink"/>
            <w:rFonts w:asciiTheme="minorHAnsi" w:eastAsia="Times New Roman" w:hAnsiTheme="minorHAnsi" w:cs="Calibri Light"/>
            <w:szCs w:val="22"/>
            <w:lang w:val="en-GB" w:eastAsia="en-GB"/>
          </w:rPr>
          <w:t>www.forru.org</w:t>
        </w:r>
      </w:hyperlink>
      <w:r>
        <w:rPr>
          <w:rFonts w:asciiTheme="minorHAnsi" w:eastAsia="Times New Roman" w:hAnsiTheme="minorHAnsi" w:cs="Calibri Light"/>
          <w:szCs w:val="22"/>
          <w:lang w:val="en-GB" w:eastAsia="en-GB"/>
        </w:rPr>
        <w:t>)</w:t>
      </w:r>
      <w:r w:rsidR="00165817" w:rsidRPr="00165817">
        <w:rPr>
          <w:rFonts w:asciiTheme="minorHAnsi" w:eastAsia="Times New Roman" w:hAnsiTheme="minorHAnsi" w:cs="Calibri Light"/>
          <w:szCs w:val="22"/>
          <w:lang w:val="en-GB" w:eastAsia="en-GB"/>
        </w:rPr>
        <w:t xml:space="preserve">, in most SE Asia languages and in English. </w:t>
      </w:r>
    </w:p>
    <w:p w:rsidR="00165817" w:rsidRPr="00165817" w:rsidRDefault="00165817" w:rsidP="00165817">
      <w:pPr>
        <w:shd w:val="clear" w:color="auto" w:fill="FFFFFF"/>
        <w:rPr>
          <w:rFonts w:asciiTheme="minorHAnsi" w:eastAsia="Times New Roman" w:hAnsiTheme="minorHAnsi" w:cs="Calibri Light"/>
          <w:sz w:val="22"/>
          <w:szCs w:val="22"/>
          <w:lang w:val="en-GB" w:eastAsia="en-GB"/>
        </w:rPr>
      </w:pPr>
    </w:p>
    <w:p w:rsidR="00165817" w:rsidRPr="00165817" w:rsidRDefault="00165817" w:rsidP="00165817">
      <w:pPr>
        <w:shd w:val="clear" w:color="auto" w:fill="FFFFFF"/>
        <w:rPr>
          <w:rFonts w:asciiTheme="minorHAnsi" w:eastAsia="Times New Roman" w:hAnsiTheme="minorHAnsi" w:cs="Calibri Light"/>
          <w:sz w:val="22"/>
          <w:szCs w:val="22"/>
          <w:lang w:val="en-GB" w:eastAsia="en-GB"/>
        </w:rPr>
      </w:pPr>
      <w:r w:rsidRPr="00165817">
        <w:rPr>
          <w:rFonts w:asciiTheme="minorHAnsi" w:eastAsia="Times New Roman" w:hAnsiTheme="minorHAnsi" w:cs="Calibri Light"/>
          <w:sz w:val="22"/>
          <w:szCs w:val="22"/>
          <w:lang w:val="en-GB" w:eastAsia="en-GB"/>
        </w:rPr>
        <w:t xml:space="preserve">Our philosophy is that tropical forests can be </w:t>
      </w:r>
      <w:r w:rsidR="0095477D">
        <w:rPr>
          <w:rFonts w:asciiTheme="minorHAnsi" w:eastAsia="Times New Roman" w:hAnsiTheme="minorHAnsi" w:cs="Calibri Light"/>
          <w:sz w:val="22"/>
          <w:szCs w:val="22"/>
          <w:lang w:val="en-GB" w:eastAsia="en-GB"/>
        </w:rPr>
        <w:t>restored</w:t>
      </w:r>
      <w:r w:rsidRPr="00165817">
        <w:rPr>
          <w:rFonts w:asciiTheme="minorHAnsi" w:eastAsia="Times New Roman" w:hAnsiTheme="minorHAnsi" w:cs="Calibri Light"/>
          <w:sz w:val="22"/>
          <w:szCs w:val="22"/>
          <w:lang w:val="en-GB" w:eastAsia="en-GB"/>
        </w:rPr>
        <w:t xml:space="preserve"> with good ecological research and by providing education to those most directly affected by the consequences of deforestation. Our unit seeks to integrate biodiversity conservation into the needs of local communities living in and aro</w:t>
      </w:r>
      <w:r w:rsidR="002973FA">
        <w:rPr>
          <w:rFonts w:asciiTheme="minorHAnsi" w:eastAsia="Times New Roman" w:hAnsiTheme="minorHAnsi" w:cs="Calibri Light"/>
          <w:sz w:val="22"/>
          <w:szCs w:val="22"/>
          <w:lang w:val="en-GB" w:eastAsia="en-GB"/>
        </w:rPr>
        <w:t xml:space="preserve">und tropical forest ecosystems. </w:t>
      </w:r>
      <w:r w:rsidRPr="00165817">
        <w:rPr>
          <w:rFonts w:asciiTheme="minorHAnsi" w:eastAsia="Times New Roman" w:hAnsiTheme="minorHAnsi" w:cs="Calibri Light"/>
          <w:sz w:val="22"/>
          <w:szCs w:val="22"/>
          <w:lang w:val="en-GB" w:eastAsia="en-GB"/>
        </w:rPr>
        <w:t xml:space="preserve">We work mainly in Thailand and have established satellite units, based on the Chiang Mai model, in Kanchanaburi and Krabi Provinces. In addition, we are exporting our research methods to other neighbouring countries to assist forest authorities in Laos, China, The </w:t>
      </w:r>
      <w:del w:id="63" w:author="vane" w:date="2022-10-23T13:41:00Z">
        <w:r w:rsidRPr="00165817">
          <w:rPr>
            <w:rFonts w:asciiTheme="minorHAnsi" w:eastAsia="Times New Roman" w:hAnsiTheme="minorHAnsi" w:cs="Calibri Light"/>
            <w:sz w:val="22"/>
            <w:szCs w:val="22"/>
            <w:lang w:val="en-GB" w:eastAsia="en-GB"/>
          </w:rPr>
          <w:delText>Philip</w:delText>
        </w:r>
        <w:r w:rsidR="00860E57">
          <w:rPr>
            <w:rFonts w:asciiTheme="minorHAnsi" w:eastAsia="Times New Roman" w:hAnsiTheme="minorHAnsi" w:cs="Calibri Light"/>
            <w:sz w:val="22"/>
            <w:szCs w:val="22"/>
            <w:lang w:val="en-GB" w:eastAsia="en-GB"/>
          </w:rPr>
          <w:delText>-</w:delText>
        </w:r>
        <w:r w:rsidRPr="00165817">
          <w:rPr>
            <w:rFonts w:asciiTheme="minorHAnsi" w:eastAsia="Times New Roman" w:hAnsiTheme="minorHAnsi" w:cs="Calibri Light"/>
            <w:sz w:val="22"/>
            <w:szCs w:val="22"/>
            <w:lang w:val="en-GB" w:eastAsia="en-GB"/>
          </w:rPr>
          <w:delText>pines</w:delText>
        </w:r>
      </w:del>
      <w:ins w:id="64" w:author="vane" w:date="2022-10-23T13:41:00Z">
        <w:r w:rsidRPr="00165817">
          <w:rPr>
            <w:rFonts w:asciiTheme="minorHAnsi" w:eastAsia="Times New Roman" w:hAnsiTheme="minorHAnsi" w:cs="Calibri Light"/>
            <w:sz w:val="22"/>
            <w:szCs w:val="22"/>
            <w:lang w:val="en-GB" w:eastAsia="en-GB"/>
          </w:rPr>
          <w:t>Philippines</w:t>
        </w:r>
      </w:ins>
      <w:r w:rsidRPr="00165817">
        <w:rPr>
          <w:rFonts w:asciiTheme="minorHAnsi" w:eastAsia="Times New Roman" w:hAnsiTheme="minorHAnsi" w:cs="Calibri Light"/>
          <w:sz w:val="22"/>
          <w:szCs w:val="22"/>
          <w:lang w:val="en-GB" w:eastAsia="en-GB"/>
        </w:rPr>
        <w:t>, Indonesia and Cambodia to develop appropriate forest restoration techniques suitable for the d</w:t>
      </w:r>
      <w:r w:rsidR="00462ACF">
        <w:rPr>
          <w:rFonts w:asciiTheme="minorHAnsi" w:eastAsia="Times New Roman" w:hAnsiTheme="minorHAnsi" w:cs="Calibri Light"/>
          <w:sz w:val="22"/>
          <w:szCs w:val="22"/>
          <w:lang w:val="en-GB" w:eastAsia="en-GB"/>
        </w:rPr>
        <w:t xml:space="preserve">istinctive ecosystems and </w:t>
      </w:r>
      <w:del w:id="65" w:author="vane" w:date="2022-10-23T13:41:00Z">
        <w:r w:rsidRPr="00165817">
          <w:rPr>
            <w:rFonts w:asciiTheme="minorHAnsi" w:eastAsia="Times New Roman" w:hAnsiTheme="minorHAnsi" w:cs="Calibri Light"/>
            <w:sz w:val="22"/>
            <w:szCs w:val="22"/>
            <w:lang w:val="en-GB" w:eastAsia="en-GB"/>
          </w:rPr>
          <w:delText>socio-political</w:delText>
        </w:r>
      </w:del>
      <w:ins w:id="66" w:author="vane" w:date="2022-10-23T13:41:00Z">
        <w:r w:rsidR="00462ACF">
          <w:rPr>
            <w:rFonts w:asciiTheme="minorHAnsi" w:eastAsia="Times New Roman" w:hAnsiTheme="minorHAnsi" w:cs="Calibri Light"/>
            <w:sz w:val="22"/>
            <w:szCs w:val="22"/>
            <w:lang w:val="en-GB" w:eastAsia="en-GB"/>
          </w:rPr>
          <w:t>socio</w:t>
        </w:r>
        <w:r w:rsidRPr="00165817">
          <w:rPr>
            <w:rFonts w:asciiTheme="minorHAnsi" w:eastAsia="Times New Roman" w:hAnsiTheme="minorHAnsi" w:cs="Calibri Light"/>
            <w:sz w:val="22"/>
            <w:szCs w:val="22"/>
            <w:lang w:val="en-GB" w:eastAsia="en-GB"/>
          </w:rPr>
          <w:t>political</w:t>
        </w:r>
      </w:ins>
      <w:r w:rsidRPr="00165817">
        <w:rPr>
          <w:rFonts w:asciiTheme="minorHAnsi" w:eastAsia="Times New Roman" w:hAnsiTheme="minorHAnsi" w:cs="Calibri Light"/>
          <w:sz w:val="22"/>
          <w:szCs w:val="22"/>
          <w:lang w:val="en-GB" w:eastAsia="en-GB"/>
        </w:rPr>
        <w:t xml:space="preserve"> conditions in each of those countries. </w:t>
      </w:r>
    </w:p>
    <w:p w:rsidR="00165817" w:rsidRPr="00165817" w:rsidRDefault="00165817" w:rsidP="00165817">
      <w:pPr>
        <w:shd w:val="clear" w:color="auto" w:fill="FFFFFF"/>
        <w:rPr>
          <w:rFonts w:asciiTheme="minorHAnsi" w:eastAsia="Times New Roman" w:hAnsiTheme="minorHAnsi" w:cs="Calibri Light"/>
          <w:sz w:val="22"/>
          <w:szCs w:val="22"/>
          <w:lang w:val="en-GB" w:eastAsia="en-GB"/>
        </w:rPr>
      </w:pPr>
    </w:p>
    <w:p w:rsidR="00165817" w:rsidRPr="00165817" w:rsidRDefault="00165817" w:rsidP="00165817">
      <w:pPr>
        <w:shd w:val="clear" w:color="auto" w:fill="FFFFFF"/>
        <w:rPr>
          <w:rFonts w:asciiTheme="minorHAnsi" w:eastAsia="Times New Roman" w:hAnsiTheme="minorHAnsi" w:cs="Calibri Light"/>
          <w:sz w:val="22"/>
          <w:szCs w:val="22"/>
          <w:lang w:val="en-GB" w:eastAsia="en-GB"/>
        </w:rPr>
      </w:pPr>
      <w:r w:rsidRPr="00165817">
        <w:rPr>
          <w:rFonts w:asciiTheme="minorHAnsi" w:eastAsia="Times New Roman" w:hAnsiTheme="minorHAnsi" w:cs="Calibri Light"/>
          <w:sz w:val="22"/>
          <w:szCs w:val="22"/>
          <w:lang w:val="en-GB" w:eastAsia="en-GB"/>
        </w:rPr>
        <w:t>We work with all organizations with a genuine concern for ec</w:t>
      </w:r>
      <w:r w:rsidR="00462ACF">
        <w:rPr>
          <w:rFonts w:asciiTheme="minorHAnsi" w:eastAsia="Times New Roman" w:hAnsiTheme="minorHAnsi" w:cs="Calibri Light"/>
          <w:sz w:val="22"/>
          <w:szCs w:val="22"/>
          <w:lang w:val="en-GB" w:eastAsia="en-GB"/>
        </w:rPr>
        <w:t xml:space="preserve">ological restoration from </w:t>
      </w:r>
      <w:del w:id="67" w:author="vane" w:date="2022-10-23T13:41:00Z">
        <w:r w:rsidRPr="00165817">
          <w:rPr>
            <w:rFonts w:asciiTheme="minorHAnsi" w:eastAsia="Times New Roman" w:hAnsiTheme="minorHAnsi" w:cs="Calibri Light"/>
            <w:sz w:val="22"/>
            <w:szCs w:val="22"/>
            <w:lang w:val="en-GB" w:eastAsia="en-GB"/>
          </w:rPr>
          <w:delText>grass roots</w:delText>
        </w:r>
      </w:del>
      <w:ins w:id="68" w:author="vane" w:date="2022-10-23T13:41:00Z">
        <w:r w:rsidR="00462ACF">
          <w:rPr>
            <w:rFonts w:asciiTheme="minorHAnsi" w:eastAsia="Times New Roman" w:hAnsiTheme="minorHAnsi" w:cs="Calibri Light"/>
            <w:sz w:val="22"/>
            <w:szCs w:val="22"/>
            <w:lang w:val="en-GB" w:eastAsia="en-GB"/>
          </w:rPr>
          <w:t>grass</w:t>
        </w:r>
        <w:r w:rsidRPr="00165817">
          <w:rPr>
            <w:rFonts w:asciiTheme="minorHAnsi" w:eastAsia="Times New Roman" w:hAnsiTheme="minorHAnsi" w:cs="Calibri Light"/>
            <w:sz w:val="22"/>
            <w:szCs w:val="22"/>
            <w:lang w:val="en-GB" w:eastAsia="en-GB"/>
          </w:rPr>
          <w:t>roots</w:t>
        </w:r>
      </w:ins>
      <w:r w:rsidRPr="00165817">
        <w:rPr>
          <w:rFonts w:asciiTheme="minorHAnsi" w:eastAsia="Times New Roman" w:hAnsiTheme="minorHAnsi" w:cs="Calibri Light"/>
          <w:sz w:val="22"/>
          <w:szCs w:val="22"/>
          <w:lang w:val="en-GB" w:eastAsia="en-GB"/>
        </w:rPr>
        <w:t xml:space="preserve"> community groups to international conservation organizations</w:t>
      </w:r>
      <w:r w:rsidR="0033148A">
        <w:rPr>
          <w:rFonts w:asciiTheme="minorHAnsi" w:eastAsia="Times New Roman" w:hAnsiTheme="minorHAnsi" w:cs="Calibri Light"/>
          <w:sz w:val="22"/>
          <w:szCs w:val="22"/>
          <w:lang w:val="en-GB" w:eastAsia="en-GB"/>
        </w:rPr>
        <w:t xml:space="preserve">, </w:t>
      </w:r>
      <w:r w:rsidRPr="00165817">
        <w:rPr>
          <w:rFonts w:asciiTheme="minorHAnsi" w:eastAsia="Times New Roman" w:hAnsiTheme="minorHAnsi" w:cs="Calibri Light"/>
          <w:sz w:val="22"/>
          <w:szCs w:val="22"/>
          <w:lang w:val="en-GB" w:eastAsia="en-GB"/>
        </w:rPr>
        <w:t>government agencies and the private sector. We believe that if local people are directly involved in growing and planting trees used for forest restoration, they will develop a sense of “stewardship” of the restored areas and thus future deforestation will be minimized.</w:t>
      </w:r>
    </w:p>
    <w:p w:rsidR="008E2C80" w:rsidRPr="00115CBA" w:rsidRDefault="008E2C80">
      <w:pPr>
        <w:pStyle w:val="List"/>
        <w:rPr>
          <w:rFonts w:asciiTheme="minorHAnsi" w:hAnsiTheme="minorHAnsi"/>
          <w:szCs w:val="22"/>
        </w:rPr>
      </w:pPr>
    </w:p>
    <w:p w:rsidR="008E2C80" w:rsidRPr="00115CBA" w:rsidRDefault="008E2C80">
      <w:pPr>
        <w:pStyle w:val="List"/>
        <w:rPr>
          <w:rFonts w:asciiTheme="minorHAnsi" w:hAnsiTheme="minorHAnsi"/>
          <w:b/>
          <w:bCs/>
          <w:szCs w:val="22"/>
        </w:rPr>
      </w:pPr>
      <w:r w:rsidRPr="00115CBA">
        <w:rPr>
          <w:rFonts w:asciiTheme="minorHAnsi" w:hAnsiTheme="minorHAnsi"/>
          <w:b/>
          <w:bCs/>
          <w:szCs w:val="22"/>
        </w:rPr>
        <w:t>2</w:t>
      </w:r>
      <w:r w:rsidR="003C6CE5" w:rsidRPr="00115CBA">
        <w:rPr>
          <w:rFonts w:asciiTheme="minorHAnsi" w:hAnsiTheme="minorHAnsi"/>
          <w:b/>
          <w:bCs/>
          <w:szCs w:val="22"/>
        </w:rPr>
        <w:t>)</w:t>
      </w:r>
      <w:r w:rsidRPr="00115CBA">
        <w:rPr>
          <w:rFonts w:asciiTheme="minorHAnsi" w:hAnsiTheme="minorHAnsi"/>
          <w:b/>
          <w:bCs/>
          <w:szCs w:val="22"/>
        </w:rPr>
        <w:tab/>
        <w:t xml:space="preserve">Organization   </w:t>
      </w:r>
    </w:p>
    <w:p w:rsidR="002973FA" w:rsidRDefault="002973FA" w:rsidP="00165817">
      <w:pPr>
        <w:shd w:val="clear" w:color="auto" w:fill="FFFFFF"/>
        <w:rPr>
          <w:rFonts w:asciiTheme="minorHAnsi" w:hAnsiTheme="minorHAnsi"/>
          <w:b/>
          <w:szCs w:val="22"/>
        </w:rPr>
      </w:pPr>
    </w:p>
    <w:p w:rsidR="008E2C80" w:rsidRPr="00165817" w:rsidRDefault="008E2C80" w:rsidP="00165817">
      <w:pPr>
        <w:shd w:val="clear" w:color="auto" w:fill="FFFFFF"/>
        <w:rPr>
          <w:rFonts w:asciiTheme="minorHAnsi" w:eastAsia="Times New Roman" w:hAnsiTheme="minorHAnsi" w:cs="Calibri Light"/>
          <w:szCs w:val="22"/>
          <w:lang w:val="en-GB" w:eastAsia="en-GB"/>
        </w:rPr>
      </w:pPr>
      <w:r w:rsidRPr="00165817">
        <w:rPr>
          <w:rFonts w:asciiTheme="minorHAnsi" w:eastAsia="Times New Roman" w:hAnsiTheme="minorHAnsi" w:cs="Calibri Light"/>
          <w:b/>
          <w:bCs/>
          <w:sz w:val="22"/>
          <w:szCs w:val="22"/>
          <w:lang w:val="en-GB" w:eastAsia="en-GB"/>
        </w:rPr>
        <w:t>Staff</w:t>
      </w:r>
      <w:r w:rsidRPr="00165817">
        <w:rPr>
          <w:rFonts w:asciiTheme="minorHAnsi" w:eastAsia="Times New Roman" w:hAnsiTheme="minorHAnsi" w:cs="Calibri Light"/>
          <w:szCs w:val="22"/>
          <w:lang w:val="en-GB" w:eastAsia="en-GB"/>
        </w:rPr>
        <w:t xml:space="preserve">: </w:t>
      </w:r>
      <w:r w:rsidR="00165817" w:rsidRPr="00165817">
        <w:rPr>
          <w:rFonts w:asciiTheme="minorHAnsi" w:eastAsia="Times New Roman" w:hAnsiTheme="minorHAnsi" w:cs="Calibri Light"/>
          <w:szCs w:val="22"/>
          <w:lang w:val="en-GB" w:eastAsia="en-GB"/>
        </w:rPr>
        <w:t>4 advising professionals (staff members from CMU), 2 education officers (</w:t>
      </w:r>
      <w:r w:rsidR="002973FA">
        <w:rPr>
          <w:rFonts w:asciiTheme="minorHAnsi" w:eastAsia="Times New Roman" w:hAnsiTheme="minorHAnsi" w:cs="Calibri Light"/>
          <w:szCs w:val="22"/>
          <w:lang w:val="en-GB" w:eastAsia="en-GB"/>
        </w:rPr>
        <w:t>1 full-</w:t>
      </w:r>
      <w:r w:rsidR="002973FA" w:rsidRPr="00165817">
        <w:rPr>
          <w:rFonts w:asciiTheme="minorHAnsi" w:eastAsia="Times New Roman" w:hAnsiTheme="minorHAnsi" w:cs="Calibri Light"/>
          <w:szCs w:val="22"/>
          <w:lang w:val="en-GB" w:eastAsia="en-GB"/>
        </w:rPr>
        <w:t>time</w:t>
      </w:r>
      <w:ins w:id="69" w:author="vane" w:date="2022-10-23T13:41:00Z">
        <w:r w:rsidR="00B61045">
          <w:rPr>
            <w:rFonts w:asciiTheme="minorHAnsi" w:eastAsia="Times New Roman" w:hAnsiTheme="minorHAnsi" w:cs="Calibri Light"/>
            <w:szCs w:val="22"/>
            <w:lang w:val="en-GB" w:eastAsia="en-GB"/>
          </w:rPr>
          <w:t>,</w:t>
        </w:r>
      </w:ins>
      <w:r w:rsidR="00165817" w:rsidRPr="00165817">
        <w:rPr>
          <w:rFonts w:asciiTheme="minorHAnsi" w:eastAsia="Times New Roman" w:hAnsiTheme="minorHAnsi" w:cs="Calibri Light"/>
          <w:szCs w:val="22"/>
          <w:lang w:val="en-GB" w:eastAsia="en-GB"/>
        </w:rPr>
        <w:t xml:space="preserve"> 1 part</w:t>
      </w:r>
      <w:r w:rsidR="002973FA">
        <w:rPr>
          <w:rFonts w:asciiTheme="minorHAnsi" w:eastAsia="Times New Roman" w:hAnsiTheme="minorHAnsi" w:cs="Calibri Light"/>
          <w:szCs w:val="22"/>
          <w:lang w:val="en-GB" w:eastAsia="en-GB"/>
        </w:rPr>
        <w:t>-</w:t>
      </w:r>
      <w:r w:rsidR="00165817" w:rsidRPr="00165817">
        <w:rPr>
          <w:rFonts w:asciiTheme="minorHAnsi" w:eastAsia="Times New Roman" w:hAnsiTheme="minorHAnsi" w:cs="Calibri Light"/>
          <w:szCs w:val="22"/>
          <w:lang w:val="en-GB" w:eastAsia="en-GB"/>
        </w:rPr>
        <w:t>time), 4 field staff (1 full</w:t>
      </w:r>
      <w:r w:rsidR="002973FA">
        <w:rPr>
          <w:rFonts w:asciiTheme="minorHAnsi" w:eastAsia="Times New Roman" w:hAnsiTheme="minorHAnsi" w:cs="Calibri Light"/>
          <w:szCs w:val="22"/>
          <w:lang w:val="en-GB" w:eastAsia="en-GB"/>
        </w:rPr>
        <w:t>-time</w:t>
      </w:r>
      <w:ins w:id="70" w:author="vane" w:date="2022-10-23T13:41:00Z">
        <w:r w:rsidR="00B61045">
          <w:rPr>
            <w:rFonts w:asciiTheme="minorHAnsi" w:eastAsia="Times New Roman" w:hAnsiTheme="minorHAnsi" w:cs="Calibri Light"/>
            <w:szCs w:val="22"/>
            <w:lang w:val="en-GB" w:eastAsia="en-GB"/>
          </w:rPr>
          <w:t>,</w:t>
        </w:r>
      </w:ins>
      <w:r w:rsidR="002973FA">
        <w:rPr>
          <w:rFonts w:asciiTheme="minorHAnsi" w:eastAsia="Times New Roman" w:hAnsiTheme="minorHAnsi" w:cs="Calibri Light"/>
          <w:szCs w:val="22"/>
          <w:lang w:val="en-GB" w:eastAsia="en-GB"/>
        </w:rPr>
        <w:t xml:space="preserve"> </w:t>
      </w:r>
      <w:r w:rsidR="00713E1E">
        <w:rPr>
          <w:rFonts w:asciiTheme="minorHAnsi" w:eastAsia="Times New Roman" w:hAnsiTheme="minorHAnsi" w:cs="Calibri Light"/>
          <w:szCs w:val="22"/>
          <w:lang w:val="en-GB" w:eastAsia="en-GB"/>
        </w:rPr>
        <w:t>2</w:t>
      </w:r>
      <w:r w:rsidR="002973FA">
        <w:rPr>
          <w:rFonts w:asciiTheme="minorHAnsi" w:eastAsia="Times New Roman" w:hAnsiTheme="minorHAnsi" w:cs="Calibri Light"/>
          <w:szCs w:val="22"/>
          <w:lang w:val="en-GB" w:eastAsia="en-GB"/>
        </w:rPr>
        <w:t xml:space="preserve"> part-</w:t>
      </w:r>
      <w:r w:rsidR="00165817" w:rsidRPr="00165817">
        <w:rPr>
          <w:rFonts w:asciiTheme="minorHAnsi" w:eastAsia="Times New Roman" w:hAnsiTheme="minorHAnsi" w:cs="Calibri Light"/>
          <w:szCs w:val="22"/>
          <w:lang w:val="en-GB" w:eastAsia="en-GB"/>
        </w:rPr>
        <w:t>time)</w:t>
      </w:r>
      <w:r w:rsidR="001F5E4B">
        <w:rPr>
          <w:rFonts w:asciiTheme="minorHAnsi" w:eastAsia="Times New Roman" w:hAnsiTheme="minorHAnsi" w:cs="Calibri Light"/>
          <w:szCs w:val="22"/>
          <w:lang w:val="en-GB" w:eastAsia="en-GB"/>
        </w:rPr>
        <w:t xml:space="preserve">, </w:t>
      </w:r>
      <w:r w:rsidR="00713E1E">
        <w:rPr>
          <w:rFonts w:asciiTheme="minorHAnsi" w:eastAsia="Times New Roman" w:hAnsiTheme="minorHAnsi" w:cs="Calibri Light"/>
          <w:szCs w:val="22"/>
          <w:lang w:val="en-GB" w:eastAsia="en-GB"/>
        </w:rPr>
        <w:t>4</w:t>
      </w:r>
      <w:r w:rsidR="001F5E4B">
        <w:rPr>
          <w:rFonts w:asciiTheme="minorHAnsi" w:eastAsia="Times New Roman" w:hAnsiTheme="minorHAnsi" w:cs="Calibri Light"/>
          <w:szCs w:val="22"/>
          <w:lang w:val="en-GB" w:eastAsia="en-GB"/>
        </w:rPr>
        <w:t xml:space="preserve"> </w:t>
      </w:r>
      <w:r w:rsidR="00165817" w:rsidRPr="00165817">
        <w:rPr>
          <w:rFonts w:asciiTheme="minorHAnsi" w:eastAsia="Times New Roman" w:hAnsiTheme="minorHAnsi" w:cs="Calibri Light"/>
          <w:szCs w:val="22"/>
          <w:lang w:val="en-GB" w:eastAsia="en-GB"/>
        </w:rPr>
        <w:t xml:space="preserve">nursery assistants.  </w:t>
      </w:r>
    </w:p>
    <w:p w:rsidR="008E2C80" w:rsidRPr="00115CBA" w:rsidRDefault="008E2C80">
      <w:pPr>
        <w:pStyle w:val="List"/>
        <w:rPr>
          <w:rFonts w:asciiTheme="minorHAnsi" w:hAnsiTheme="minorHAnsi"/>
          <w:szCs w:val="22"/>
        </w:rPr>
      </w:pPr>
    </w:p>
    <w:p w:rsidR="00165817" w:rsidRDefault="008E2C80" w:rsidP="00890988">
      <w:pPr>
        <w:pStyle w:val="List"/>
        <w:numPr>
          <w:ilvl w:val="0"/>
          <w:numId w:val="3"/>
        </w:numPr>
        <w:rPr>
          <w:rFonts w:asciiTheme="minorHAnsi" w:hAnsiTheme="minorHAnsi"/>
          <w:b/>
          <w:bCs/>
          <w:szCs w:val="22"/>
        </w:rPr>
      </w:pPr>
      <w:r w:rsidRPr="00115CBA">
        <w:rPr>
          <w:rFonts w:asciiTheme="minorHAnsi" w:hAnsiTheme="minorHAnsi"/>
          <w:b/>
          <w:bCs/>
          <w:szCs w:val="22"/>
        </w:rPr>
        <w:t>Objective</w:t>
      </w:r>
      <w:r w:rsidR="002973FA">
        <w:rPr>
          <w:rFonts w:asciiTheme="minorHAnsi" w:hAnsiTheme="minorHAnsi"/>
          <w:b/>
          <w:bCs/>
          <w:szCs w:val="22"/>
        </w:rPr>
        <w:t>s</w:t>
      </w:r>
      <w:r w:rsidRPr="00115CBA">
        <w:rPr>
          <w:rFonts w:asciiTheme="minorHAnsi" w:hAnsiTheme="minorHAnsi"/>
          <w:b/>
          <w:bCs/>
          <w:szCs w:val="22"/>
        </w:rPr>
        <w:t xml:space="preserve"> of the organization</w:t>
      </w:r>
      <w:r w:rsidR="00165817">
        <w:rPr>
          <w:rFonts w:asciiTheme="minorHAnsi" w:hAnsiTheme="minorHAnsi"/>
          <w:b/>
          <w:bCs/>
          <w:szCs w:val="22"/>
        </w:rPr>
        <w:t>:</w:t>
      </w:r>
    </w:p>
    <w:p w:rsidR="002973FA" w:rsidRDefault="002973FA" w:rsidP="002973FA">
      <w:pPr>
        <w:pStyle w:val="List"/>
        <w:ind w:left="360" w:firstLine="0"/>
        <w:rPr>
          <w:rFonts w:asciiTheme="minorHAnsi" w:hAnsiTheme="minorHAnsi"/>
          <w:b/>
          <w:bCs/>
          <w:szCs w:val="22"/>
        </w:rPr>
      </w:pPr>
    </w:p>
    <w:p w:rsidR="00165817" w:rsidRPr="00165817" w:rsidRDefault="00165817" w:rsidP="00165817">
      <w:pPr>
        <w:pStyle w:val="ListParagraph"/>
        <w:numPr>
          <w:ilvl w:val="0"/>
          <w:numId w:val="17"/>
        </w:numPr>
        <w:shd w:val="clear" w:color="auto" w:fill="FFFFFF"/>
        <w:rPr>
          <w:rFonts w:asciiTheme="minorHAnsi" w:hAnsiTheme="minorHAnsi" w:cs="Calibri Light"/>
          <w:sz w:val="22"/>
          <w:szCs w:val="22"/>
          <w:lang w:val="en-GB" w:eastAsia="en-GB"/>
        </w:rPr>
      </w:pPr>
      <w:r w:rsidRPr="00165817">
        <w:rPr>
          <w:rFonts w:asciiTheme="minorHAnsi" w:hAnsiTheme="minorHAnsi" w:cs="Calibri Light"/>
          <w:sz w:val="22"/>
          <w:szCs w:val="22"/>
          <w:lang w:val="en-GB" w:eastAsia="en-GB"/>
        </w:rPr>
        <w:t>to develop improved techniques to restore tropical forest ecosystems for biodiversity conservation, environmental conservation and carbon storage</w:t>
      </w:r>
      <w:r w:rsidR="002973FA">
        <w:rPr>
          <w:rFonts w:asciiTheme="minorHAnsi" w:hAnsiTheme="minorHAnsi" w:cs="Calibri Light"/>
          <w:sz w:val="22"/>
          <w:szCs w:val="22"/>
          <w:lang w:val="en-GB" w:eastAsia="en-GB"/>
        </w:rPr>
        <w:t xml:space="preserve"> and </w:t>
      </w:r>
      <w:r w:rsidRPr="00165817">
        <w:rPr>
          <w:rFonts w:asciiTheme="minorHAnsi" w:hAnsiTheme="minorHAnsi" w:cs="Calibri Light"/>
          <w:sz w:val="22"/>
          <w:szCs w:val="22"/>
          <w:lang w:val="en-GB" w:eastAsia="en-GB"/>
        </w:rPr>
        <w:t xml:space="preserve"> </w:t>
      </w:r>
    </w:p>
    <w:p w:rsidR="00165817" w:rsidRPr="00165817" w:rsidRDefault="002973FA" w:rsidP="00165817">
      <w:pPr>
        <w:pStyle w:val="ListParagraph"/>
        <w:numPr>
          <w:ilvl w:val="0"/>
          <w:numId w:val="17"/>
        </w:numPr>
        <w:shd w:val="clear" w:color="auto" w:fill="FFFFFF"/>
        <w:rPr>
          <w:rFonts w:asciiTheme="minorHAnsi" w:hAnsiTheme="minorHAnsi" w:cs="Calibri Light"/>
          <w:sz w:val="22"/>
          <w:szCs w:val="22"/>
          <w:lang w:val="en-GB" w:eastAsia="en-GB"/>
        </w:rPr>
      </w:pPr>
      <w:r>
        <w:rPr>
          <w:rFonts w:asciiTheme="minorHAnsi" w:hAnsiTheme="minorHAnsi" w:cs="Calibri Light"/>
          <w:sz w:val="22"/>
          <w:szCs w:val="22"/>
          <w:lang w:val="en-GB" w:eastAsia="en-GB"/>
        </w:rPr>
        <w:t>t</w:t>
      </w:r>
      <w:r w:rsidR="00165817" w:rsidRPr="00165817">
        <w:rPr>
          <w:rFonts w:asciiTheme="minorHAnsi" w:hAnsiTheme="minorHAnsi" w:cs="Calibri Light"/>
          <w:sz w:val="22"/>
          <w:szCs w:val="22"/>
          <w:lang w:val="en-GB" w:eastAsia="en-GB"/>
        </w:rPr>
        <w:t>o provide an educational and outreach service to all based on the unit’s research, in order to improve implementation of forest ecosystem restoration in SE Asia</w:t>
      </w:r>
      <w:r>
        <w:rPr>
          <w:rFonts w:asciiTheme="minorHAnsi" w:hAnsiTheme="minorHAnsi" w:cs="Calibri Light"/>
          <w:sz w:val="22"/>
          <w:szCs w:val="22"/>
          <w:lang w:val="en-GB" w:eastAsia="en-GB"/>
        </w:rPr>
        <w:t>, forest management and biodiversity conservation</w:t>
      </w:r>
      <w:r w:rsidR="00165817" w:rsidRPr="00165817">
        <w:rPr>
          <w:rFonts w:asciiTheme="minorHAnsi" w:hAnsiTheme="minorHAnsi" w:cs="Calibri Light"/>
          <w:sz w:val="22"/>
          <w:szCs w:val="22"/>
          <w:lang w:val="en-GB" w:eastAsia="en-GB"/>
        </w:rPr>
        <w:t xml:space="preserve">. </w:t>
      </w:r>
    </w:p>
    <w:p w:rsidR="008E2C80" w:rsidRPr="00115CBA" w:rsidRDefault="008E2C80" w:rsidP="00165817">
      <w:pPr>
        <w:pStyle w:val="List"/>
        <w:rPr>
          <w:rFonts w:asciiTheme="minorHAnsi" w:hAnsiTheme="minorHAnsi"/>
          <w:b/>
          <w:bCs/>
          <w:szCs w:val="22"/>
        </w:rPr>
      </w:pPr>
    </w:p>
    <w:p w:rsidR="008E2C80" w:rsidRPr="00115CBA" w:rsidRDefault="008E2C80" w:rsidP="00890988">
      <w:pPr>
        <w:pStyle w:val="List"/>
        <w:numPr>
          <w:ilvl w:val="0"/>
          <w:numId w:val="3"/>
        </w:numPr>
        <w:rPr>
          <w:rFonts w:asciiTheme="minorHAnsi" w:hAnsiTheme="minorHAnsi"/>
          <w:b/>
          <w:bCs/>
          <w:szCs w:val="22"/>
        </w:rPr>
      </w:pPr>
      <w:r w:rsidRPr="00115CBA">
        <w:rPr>
          <w:rFonts w:asciiTheme="minorHAnsi" w:hAnsiTheme="minorHAnsi"/>
          <w:b/>
          <w:bCs/>
          <w:szCs w:val="22"/>
        </w:rPr>
        <w:t>Record of activities in general and in the country where the project is proposed</w:t>
      </w:r>
    </w:p>
    <w:p w:rsidR="002973FA" w:rsidRDefault="002973FA" w:rsidP="002973FA">
      <w:pPr>
        <w:shd w:val="clear" w:color="auto" w:fill="FFFFFF"/>
        <w:rPr>
          <w:rFonts w:asciiTheme="minorHAnsi" w:eastAsia="Times New Roman" w:hAnsiTheme="minorHAnsi" w:cs="Calibri Light"/>
          <w:sz w:val="22"/>
          <w:szCs w:val="22"/>
          <w:lang w:val="en-GB" w:eastAsia="en-GB"/>
        </w:rPr>
      </w:pPr>
    </w:p>
    <w:p w:rsidR="002973FA" w:rsidRDefault="002973FA" w:rsidP="002973FA">
      <w:pPr>
        <w:shd w:val="clear" w:color="auto" w:fill="FFFFFF"/>
        <w:rPr>
          <w:rFonts w:asciiTheme="minorHAnsi" w:eastAsia="Times New Roman" w:hAnsiTheme="minorHAnsi" w:cs="Calibri Light"/>
          <w:sz w:val="22"/>
          <w:szCs w:val="22"/>
          <w:lang w:val="en-GB" w:eastAsia="en-GB"/>
        </w:rPr>
      </w:pPr>
      <w:r w:rsidRPr="002973FA">
        <w:rPr>
          <w:rFonts w:asciiTheme="minorHAnsi" w:eastAsia="Times New Roman" w:hAnsiTheme="minorHAnsi" w:cs="Calibri Light"/>
          <w:sz w:val="22"/>
          <w:szCs w:val="22"/>
          <w:lang w:val="en-GB" w:eastAsia="en-GB"/>
        </w:rPr>
        <w:t xml:space="preserve">The two main </w:t>
      </w:r>
      <w:r w:rsidR="0095477D">
        <w:rPr>
          <w:rFonts w:asciiTheme="minorHAnsi" w:eastAsia="Times New Roman" w:hAnsiTheme="minorHAnsi" w:cs="Calibri Light"/>
          <w:sz w:val="22"/>
          <w:szCs w:val="22"/>
          <w:lang w:val="en-GB" w:eastAsia="en-GB"/>
        </w:rPr>
        <w:t>remits</w:t>
      </w:r>
      <w:r w:rsidRPr="002973FA">
        <w:rPr>
          <w:rFonts w:asciiTheme="minorHAnsi" w:eastAsia="Times New Roman" w:hAnsiTheme="minorHAnsi" w:cs="Calibri Light"/>
          <w:sz w:val="22"/>
          <w:szCs w:val="22"/>
          <w:lang w:val="en-GB" w:eastAsia="en-GB"/>
        </w:rPr>
        <w:t xml:space="preserve"> of FORRU are research and education. Research is carried out by</w:t>
      </w:r>
      <w:r w:rsidR="0095477D">
        <w:rPr>
          <w:rFonts w:asciiTheme="minorHAnsi" w:eastAsia="Times New Roman" w:hAnsiTheme="minorHAnsi" w:cs="Calibri Light"/>
          <w:sz w:val="22"/>
          <w:szCs w:val="22"/>
          <w:lang w:val="en-GB" w:eastAsia="en-GB"/>
        </w:rPr>
        <w:t xml:space="preserve"> CMU students and staff. </w:t>
      </w:r>
      <w:r w:rsidRPr="002973FA">
        <w:rPr>
          <w:rFonts w:asciiTheme="minorHAnsi" w:eastAsia="Times New Roman" w:hAnsiTheme="minorHAnsi" w:cs="Calibri Light"/>
          <w:sz w:val="22"/>
          <w:szCs w:val="22"/>
          <w:lang w:val="en-GB" w:eastAsia="en-GB"/>
        </w:rPr>
        <w:t>By measuring and evaluating vast amounts of data</w:t>
      </w:r>
      <w:r>
        <w:rPr>
          <w:rFonts w:asciiTheme="minorHAnsi" w:eastAsia="Times New Roman" w:hAnsiTheme="minorHAnsi" w:cs="Calibri Light"/>
          <w:sz w:val="22"/>
          <w:szCs w:val="22"/>
          <w:lang w:val="en-GB" w:eastAsia="en-GB"/>
        </w:rPr>
        <w:t>,</w:t>
      </w:r>
      <w:r w:rsidRPr="002973FA">
        <w:rPr>
          <w:rFonts w:asciiTheme="minorHAnsi" w:eastAsia="Times New Roman" w:hAnsiTheme="minorHAnsi" w:cs="Calibri Light"/>
          <w:sz w:val="22"/>
          <w:szCs w:val="22"/>
          <w:lang w:val="en-GB" w:eastAsia="en-GB"/>
        </w:rPr>
        <w:t xml:space="preserve"> an elaborate picture of the situation in northern Thailand </w:t>
      </w:r>
      <w:r w:rsidR="0095477D">
        <w:rPr>
          <w:rFonts w:asciiTheme="minorHAnsi" w:eastAsia="Times New Roman" w:hAnsiTheme="minorHAnsi" w:cs="Calibri Light"/>
          <w:sz w:val="22"/>
          <w:szCs w:val="22"/>
          <w:lang w:val="en-GB" w:eastAsia="en-GB"/>
        </w:rPr>
        <w:t xml:space="preserve">has been </w:t>
      </w:r>
      <w:r w:rsidRPr="002973FA">
        <w:rPr>
          <w:rFonts w:asciiTheme="minorHAnsi" w:eastAsia="Times New Roman" w:hAnsiTheme="minorHAnsi" w:cs="Calibri Light"/>
          <w:sz w:val="22"/>
          <w:szCs w:val="22"/>
          <w:lang w:val="en-GB" w:eastAsia="en-GB"/>
        </w:rPr>
        <w:t xml:space="preserve">created. FORRU is responsible for </w:t>
      </w:r>
      <w:r w:rsidRPr="002973FA">
        <w:rPr>
          <w:rFonts w:asciiTheme="minorHAnsi" w:eastAsia="Times New Roman" w:hAnsiTheme="minorHAnsi" w:cs="Calibri Light"/>
          <w:sz w:val="22"/>
          <w:szCs w:val="22"/>
          <w:lang w:val="en-GB" w:eastAsia="en-GB"/>
        </w:rPr>
        <w:lastRenderedPageBreak/>
        <w:t>two tree nurseries in Doi Suthep National Park in the north that are used for educational events and producing ready-to-plant saplings to provide for local reforestation events.</w:t>
      </w:r>
    </w:p>
    <w:p w:rsidR="002973FA" w:rsidRDefault="002973FA" w:rsidP="002973FA">
      <w:pPr>
        <w:shd w:val="clear" w:color="auto" w:fill="FFFFFF"/>
        <w:rPr>
          <w:rFonts w:asciiTheme="minorHAnsi" w:eastAsia="Times New Roman" w:hAnsiTheme="minorHAnsi" w:cs="Calibri Light"/>
          <w:sz w:val="22"/>
          <w:szCs w:val="22"/>
          <w:lang w:val="en-GB" w:eastAsia="en-GB"/>
        </w:rPr>
      </w:pPr>
      <w:r w:rsidRPr="002973FA">
        <w:rPr>
          <w:rFonts w:asciiTheme="minorHAnsi" w:eastAsia="Times New Roman" w:hAnsiTheme="minorHAnsi" w:cs="Calibri Light"/>
          <w:sz w:val="22"/>
          <w:szCs w:val="22"/>
          <w:lang w:val="en-GB" w:eastAsia="en-GB"/>
        </w:rPr>
        <w:t>Other notable achievements include:</w:t>
      </w:r>
    </w:p>
    <w:p w:rsidR="00BA2CE6" w:rsidRPr="002973FA" w:rsidRDefault="00BA2CE6" w:rsidP="002973FA">
      <w:pPr>
        <w:shd w:val="clear" w:color="auto" w:fill="FFFFFF"/>
        <w:rPr>
          <w:rFonts w:asciiTheme="minorHAnsi" w:eastAsia="Times New Roman" w:hAnsiTheme="minorHAnsi" w:cs="Calibri Light"/>
          <w:sz w:val="22"/>
          <w:szCs w:val="22"/>
          <w:lang w:val="en-GB" w:eastAsia="en-GB"/>
        </w:rPr>
      </w:pPr>
    </w:p>
    <w:p w:rsidR="002973FA" w:rsidRPr="002973FA" w:rsidRDefault="002973FA" w:rsidP="002973FA">
      <w:pPr>
        <w:pStyle w:val="ListParagraph"/>
        <w:numPr>
          <w:ilvl w:val="0"/>
          <w:numId w:val="18"/>
        </w:numPr>
        <w:shd w:val="clear" w:color="auto" w:fill="FFFFFF"/>
        <w:rPr>
          <w:rFonts w:asciiTheme="minorHAnsi" w:hAnsiTheme="minorHAnsi" w:cs="Calibri Light"/>
          <w:sz w:val="22"/>
          <w:szCs w:val="22"/>
          <w:lang w:val="en-GB" w:eastAsia="en-GB"/>
        </w:rPr>
      </w:pPr>
      <w:r w:rsidRPr="002973FA">
        <w:rPr>
          <w:rFonts w:asciiTheme="minorHAnsi" w:hAnsiTheme="minorHAnsi" w:cs="Calibri Light"/>
          <w:sz w:val="22"/>
          <w:szCs w:val="22"/>
          <w:lang w:val="en-GB" w:eastAsia="en-GB"/>
        </w:rPr>
        <w:t>Creation of research facilities</w:t>
      </w:r>
      <w:r w:rsidR="003379F0">
        <w:rPr>
          <w:rFonts w:asciiTheme="minorHAnsi" w:hAnsiTheme="minorHAnsi" w:cs="Calibri Light"/>
          <w:sz w:val="22"/>
          <w:szCs w:val="22"/>
          <w:lang w:val="en-GB" w:eastAsia="en-GB"/>
        </w:rPr>
        <w:t>—</w:t>
      </w:r>
      <w:r w:rsidRPr="002973FA">
        <w:rPr>
          <w:rFonts w:asciiTheme="minorHAnsi" w:hAnsiTheme="minorHAnsi" w:cs="Calibri Light"/>
          <w:sz w:val="22"/>
          <w:szCs w:val="22"/>
          <w:lang w:val="en-GB" w:eastAsia="en-GB"/>
        </w:rPr>
        <w:t xml:space="preserve">research tree nurseries and field trial plot systems (chronosequence) spanning </w:t>
      </w:r>
      <w:del w:id="71" w:author="vane" w:date="2022-10-23T13:41:00Z">
        <w:r w:rsidRPr="002973FA">
          <w:rPr>
            <w:rFonts w:asciiTheme="minorHAnsi" w:hAnsiTheme="minorHAnsi" w:cs="Calibri Light"/>
            <w:sz w:val="22"/>
            <w:szCs w:val="22"/>
            <w:lang w:val="en-GB" w:eastAsia="en-GB"/>
          </w:rPr>
          <w:delText>twenty</w:delText>
        </w:r>
      </w:del>
      <w:ins w:id="72" w:author="vane" w:date="2022-10-23T13:41:00Z">
        <w:r w:rsidR="00B61045">
          <w:rPr>
            <w:rFonts w:asciiTheme="minorHAnsi" w:hAnsiTheme="minorHAnsi" w:cs="Calibri Light"/>
            <w:sz w:val="22"/>
            <w:szCs w:val="22"/>
            <w:lang w:val="en-GB" w:eastAsia="en-GB"/>
          </w:rPr>
          <w:t>20</w:t>
        </w:r>
      </w:ins>
      <w:r w:rsidRPr="002973FA">
        <w:rPr>
          <w:rFonts w:asciiTheme="minorHAnsi" w:hAnsiTheme="minorHAnsi" w:cs="Calibri Light"/>
          <w:sz w:val="22"/>
          <w:szCs w:val="22"/>
          <w:lang w:val="en-GB" w:eastAsia="en-GB"/>
        </w:rPr>
        <w:t xml:space="preserve"> years of forest at various stages of regeneration</w:t>
      </w:r>
      <w:r w:rsidR="003379F0">
        <w:rPr>
          <w:rFonts w:asciiTheme="minorHAnsi" w:hAnsiTheme="minorHAnsi" w:cs="Calibri Light"/>
          <w:sz w:val="22"/>
          <w:szCs w:val="22"/>
          <w:lang w:val="en-GB" w:eastAsia="en-GB"/>
        </w:rPr>
        <w:t>.</w:t>
      </w:r>
      <w:r w:rsidRPr="002973FA">
        <w:rPr>
          <w:rFonts w:asciiTheme="minorHAnsi" w:hAnsiTheme="minorHAnsi" w:cs="Calibri Light"/>
          <w:sz w:val="22"/>
          <w:szCs w:val="22"/>
          <w:lang w:val="en-GB" w:eastAsia="en-GB"/>
        </w:rPr>
        <w:t xml:space="preserve"> </w:t>
      </w:r>
    </w:p>
    <w:p w:rsidR="002973FA" w:rsidRPr="002973FA" w:rsidRDefault="002973FA" w:rsidP="002973FA">
      <w:pPr>
        <w:pStyle w:val="ListParagraph"/>
        <w:numPr>
          <w:ilvl w:val="0"/>
          <w:numId w:val="18"/>
        </w:numPr>
        <w:shd w:val="clear" w:color="auto" w:fill="FFFFFF"/>
        <w:rPr>
          <w:rFonts w:asciiTheme="minorHAnsi" w:hAnsiTheme="minorHAnsi" w:cs="Calibri Light"/>
          <w:sz w:val="22"/>
          <w:szCs w:val="22"/>
          <w:lang w:val="en-GB" w:eastAsia="en-GB"/>
        </w:rPr>
      </w:pPr>
      <w:r w:rsidRPr="002973FA">
        <w:rPr>
          <w:rFonts w:asciiTheme="minorHAnsi" w:hAnsiTheme="minorHAnsi" w:cs="Calibri Light"/>
          <w:sz w:val="22"/>
          <w:szCs w:val="22"/>
          <w:lang w:val="en-GB" w:eastAsia="en-GB"/>
        </w:rPr>
        <w:t xml:space="preserve">Education system for a wide range of target groups from school </w:t>
      </w:r>
      <w:r w:rsidR="003379F0">
        <w:rPr>
          <w:rFonts w:asciiTheme="minorHAnsi" w:hAnsiTheme="minorHAnsi" w:cs="Calibri Light"/>
          <w:sz w:val="22"/>
          <w:szCs w:val="22"/>
          <w:lang w:val="en-GB" w:eastAsia="en-GB"/>
        </w:rPr>
        <w:t>children</w:t>
      </w:r>
      <w:r w:rsidRPr="002973FA">
        <w:rPr>
          <w:rFonts w:asciiTheme="minorHAnsi" w:hAnsiTheme="minorHAnsi" w:cs="Calibri Light"/>
          <w:sz w:val="22"/>
          <w:szCs w:val="22"/>
          <w:lang w:val="en-GB" w:eastAsia="en-GB"/>
        </w:rPr>
        <w:t xml:space="preserve"> and their teachers to professional</w:t>
      </w:r>
      <w:r w:rsidR="003379F0">
        <w:rPr>
          <w:rFonts w:asciiTheme="minorHAnsi" w:hAnsiTheme="minorHAnsi" w:cs="Calibri Light"/>
          <w:sz w:val="22"/>
          <w:szCs w:val="22"/>
          <w:lang w:val="en-GB" w:eastAsia="en-GB"/>
        </w:rPr>
        <w:t>s</w:t>
      </w:r>
      <w:r w:rsidR="00B61045">
        <w:rPr>
          <w:rFonts w:asciiTheme="minorHAnsi" w:hAnsiTheme="minorHAnsi" w:cs="Calibri Light"/>
          <w:sz w:val="22"/>
          <w:szCs w:val="22"/>
          <w:lang w:val="en-GB" w:eastAsia="en-GB"/>
        </w:rPr>
        <w:t xml:space="preserve">, </w:t>
      </w:r>
      <w:del w:id="73" w:author="vane" w:date="2022-10-23T13:41:00Z">
        <w:r w:rsidRPr="002973FA">
          <w:rPr>
            <w:rFonts w:asciiTheme="minorHAnsi" w:hAnsiTheme="minorHAnsi" w:cs="Calibri Light"/>
            <w:sz w:val="22"/>
            <w:szCs w:val="22"/>
            <w:lang w:val="en-GB" w:eastAsia="en-GB"/>
          </w:rPr>
          <w:delText>NGO’s</w:delText>
        </w:r>
      </w:del>
      <w:ins w:id="74" w:author="vane" w:date="2022-10-23T13:41:00Z">
        <w:r w:rsidR="00B61045">
          <w:rPr>
            <w:rFonts w:asciiTheme="minorHAnsi" w:hAnsiTheme="minorHAnsi" w:cs="Calibri Light"/>
            <w:sz w:val="22"/>
            <w:szCs w:val="22"/>
            <w:lang w:val="en-GB" w:eastAsia="en-GB"/>
          </w:rPr>
          <w:t>NGO</w:t>
        </w:r>
        <w:r w:rsidRPr="002973FA">
          <w:rPr>
            <w:rFonts w:asciiTheme="minorHAnsi" w:hAnsiTheme="minorHAnsi" w:cs="Calibri Light"/>
            <w:sz w:val="22"/>
            <w:szCs w:val="22"/>
            <w:lang w:val="en-GB" w:eastAsia="en-GB"/>
          </w:rPr>
          <w:t>s</w:t>
        </w:r>
      </w:ins>
      <w:r w:rsidRPr="002973FA">
        <w:rPr>
          <w:rFonts w:asciiTheme="minorHAnsi" w:hAnsiTheme="minorHAnsi" w:cs="Calibri Light"/>
          <w:sz w:val="22"/>
          <w:szCs w:val="22"/>
          <w:lang w:val="en-GB" w:eastAsia="en-GB"/>
        </w:rPr>
        <w:t xml:space="preserve"> and government officers.</w:t>
      </w:r>
    </w:p>
    <w:p w:rsidR="002973FA" w:rsidRPr="002973FA" w:rsidRDefault="002973FA" w:rsidP="002973FA">
      <w:pPr>
        <w:pStyle w:val="ListParagraph"/>
        <w:numPr>
          <w:ilvl w:val="0"/>
          <w:numId w:val="18"/>
        </w:numPr>
        <w:shd w:val="clear" w:color="auto" w:fill="FFFFFF"/>
        <w:rPr>
          <w:rFonts w:asciiTheme="minorHAnsi" w:hAnsiTheme="minorHAnsi" w:cs="Calibri Light"/>
          <w:sz w:val="22"/>
          <w:szCs w:val="22"/>
          <w:lang w:val="en-GB" w:eastAsia="en-GB"/>
        </w:rPr>
      </w:pPr>
      <w:r w:rsidRPr="002973FA">
        <w:rPr>
          <w:rFonts w:asciiTheme="minorHAnsi" w:hAnsiTheme="minorHAnsi" w:cs="Calibri Light"/>
          <w:sz w:val="22"/>
          <w:szCs w:val="22"/>
          <w:lang w:val="en-GB" w:eastAsia="en-GB"/>
        </w:rPr>
        <w:t xml:space="preserve">Creation of a wide range of teaching materials from </w:t>
      </w:r>
      <w:hyperlink r:id="rId20" w:history="1">
        <w:r w:rsidRPr="0033148A">
          <w:rPr>
            <w:rStyle w:val="Hyperlink"/>
            <w:rFonts w:asciiTheme="minorHAnsi" w:hAnsiTheme="minorHAnsi" w:cs="Calibri Light"/>
            <w:sz w:val="22"/>
            <w:szCs w:val="22"/>
            <w:lang w:val="en-GB" w:eastAsia="en-GB"/>
          </w:rPr>
          <w:t>cartoon books for kids</w:t>
        </w:r>
      </w:hyperlink>
      <w:r w:rsidR="0033148A">
        <w:rPr>
          <w:rFonts w:asciiTheme="minorHAnsi" w:hAnsiTheme="minorHAnsi" w:cs="Calibri Light"/>
          <w:sz w:val="22"/>
          <w:szCs w:val="22"/>
          <w:lang w:val="en-GB" w:eastAsia="en-GB"/>
        </w:rPr>
        <w:t xml:space="preserve"> (including a </w:t>
      </w:r>
      <w:hyperlink r:id="rId21" w:history="1">
        <w:r w:rsidR="0033148A" w:rsidRPr="00761398">
          <w:rPr>
            <w:rStyle w:val="Hyperlink"/>
            <w:rFonts w:asciiTheme="minorHAnsi" w:hAnsiTheme="minorHAnsi" w:cs="Calibri Light"/>
            <w:sz w:val="22"/>
            <w:szCs w:val="22"/>
            <w:lang w:val="en-GB" w:eastAsia="en-GB"/>
          </w:rPr>
          <w:t>Japanese language version</w:t>
        </w:r>
      </w:hyperlink>
      <w:r w:rsidR="0033148A">
        <w:rPr>
          <w:rFonts w:asciiTheme="minorHAnsi" w:hAnsiTheme="minorHAnsi" w:cs="Calibri Light"/>
          <w:sz w:val="22"/>
          <w:szCs w:val="22"/>
          <w:lang w:val="en-GB" w:eastAsia="en-GB"/>
        </w:rPr>
        <w:t xml:space="preserve">) </w:t>
      </w:r>
      <w:r w:rsidRPr="002973FA">
        <w:rPr>
          <w:rFonts w:asciiTheme="minorHAnsi" w:hAnsiTheme="minorHAnsi" w:cs="Calibri Light"/>
          <w:sz w:val="22"/>
          <w:szCs w:val="22"/>
          <w:lang w:val="en-GB" w:eastAsia="en-GB"/>
        </w:rPr>
        <w:t xml:space="preserve">to </w:t>
      </w:r>
      <w:hyperlink r:id="rId22" w:history="1">
        <w:r w:rsidRPr="00761398">
          <w:rPr>
            <w:rStyle w:val="Hyperlink"/>
            <w:rFonts w:asciiTheme="minorHAnsi" w:hAnsiTheme="minorHAnsi" w:cs="Calibri Light"/>
            <w:sz w:val="22"/>
            <w:szCs w:val="22"/>
            <w:lang w:val="en-GB" w:eastAsia="en-GB"/>
          </w:rPr>
          <w:t>academic text books</w:t>
        </w:r>
      </w:hyperlink>
      <w:r w:rsidRPr="002973FA">
        <w:rPr>
          <w:rFonts w:asciiTheme="minorHAnsi" w:hAnsiTheme="minorHAnsi" w:cs="Calibri Light"/>
          <w:sz w:val="22"/>
          <w:szCs w:val="22"/>
          <w:lang w:val="en-GB" w:eastAsia="en-GB"/>
        </w:rPr>
        <w:t xml:space="preserve"> (translated into many languages) and peer reviewed papers in scientific journals.</w:t>
      </w:r>
    </w:p>
    <w:p w:rsidR="002973FA" w:rsidRPr="002973FA" w:rsidRDefault="002973FA" w:rsidP="002973FA">
      <w:pPr>
        <w:pStyle w:val="ListParagraph"/>
        <w:numPr>
          <w:ilvl w:val="0"/>
          <w:numId w:val="18"/>
        </w:numPr>
        <w:shd w:val="clear" w:color="auto" w:fill="FFFFFF"/>
        <w:rPr>
          <w:rFonts w:ascii="Calibri Light" w:hAnsi="Calibri Light" w:cs="Calibri Light"/>
          <w:sz w:val="24"/>
          <w:szCs w:val="24"/>
          <w:shd w:val="clear" w:color="auto" w:fill="FEFEFE"/>
          <w:lang w:val="en-GB"/>
        </w:rPr>
      </w:pPr>
      <w:r w:rsidRPr="002973FA">
        <w:rPr>
          <w:rFonts w:asciiTheme="minorHAnsi" w:hAnsiTheme="minorHAnsi" w:cs="Calibri Light"/>
          <w:sz w:val="22"/>
          <w:szCs w:val="22"/>
          <w:lang w:val="en-GB" w:eastAsia="en-GB"/>
        </w:rPr>
        <w:t xml:space="preserve">Successful implementation and completion of FoB projects in </w:t>
      </w:r>
      <w:r w:rsidR="00694808">
        <w:rPr>
          <w:rFonts w:asciiTheme="minorHAnsi" w:hAnsiTheme="minorHAnsi" w:cs="Calibri Light"/>
          <w:sz w:val="22"/>
          <w:szCs w:val="22"/>
          <w:lang w:val="en-GB" w:eastAsia="en-GB"/>
        </w:rPr>
        <w:t>Chiang Mai and Krabi Provinces</w:t>
      </w:r>
      <w:r w:rsidR="003379F0">
        <w:rPr>
          <w:rFonts w:asciiTheme="minorHAnsi" w:hAnsiTheme="minorHAnsi" w:cs="Calibri Light"/>
          <w:sz w:val="22"/>
          <w:szCs w:val="22"/>
          <w:lang w:val="en-GB" w:eastAsia="en-GB"/>
        </w:rPr>
        <w:t xml:space="preserve">, </w:t>
      </w:r>
      <w:r w:rsidR="00694808">
        <w:rPr>
          <w:rFonts w:asciiTheme="minorHAnsi" w:hAnsiTheme="minorHAnsi" w:cs="Calibri Light"/>
          <w:sz w:val="22"/>
          <w:szCs w:val="22"/>
          <w:lang w:val="en-GB" w:eastAsia="en-GB"/>
        </w:rPr>
        <w:t>including e</w:t>
      </w:r>
      <w:r w:rsidRPr="002973FA">
        <w:rPr>
          <w:rFonts w:asciiTheme="minorHAnsi" w:hAnsiTheme="minorHAnsi" w:cs="Calibri Light"/>
          <w:sz w:val="22"/>
          <w:szCs w:val="22"/>
          <w:lang w:val="en-GB" w:eastAsia="en-GB"/>
        </w:rPr>
        <w:t xml:space="preserve">stablishment of </w:t>
      </w:r>
      <w:hyperlink r:id="rId23" w:history="1">
        <w:r w:rsidRPr="00761398">
          <w:rPr>
            <w:rStyle w:val="Hyperlink"/>
            <w:rFonts w:asciiTheme="minorHAnsi" w:hAnsiTheme="minorHAnsi" w:cs="Calibri Light"/>
            <w:sz w:val="22"/>
            <w:szCs w:val="22"/>
            <w:lang w:val="en-GB" w:eastAsia="en-GB"/>
          </w:rPr>
          <w:t>on-line learn</w:t>
        </w:r>
        <w:r w:rsidR="007A6743" w:rsidRPr="00761398">
          <w:rPr>
            <w:rStyle w:val="Hyperlink"/>
            <w:rFonts w:asciiTheme="minorHAnsi" w:hAnsiTheme="minorHAnsi" w:cs="Calibri Light"/>
            <w:sz w:val="22"/>
            <w:szCs w:val="22"/>
            <w:lang w:val="en-GB" w:eastAsia="en-GB"/>
          </w:rPr>
          <w:t>ing platform</w:t>
        </w:r>
        <w:r w:rsidRPr="00761398">
          <w:rPr>
            <w:rStyle w:val="Hyperlink"/>
            <w:rFonts w:ascii="Calibri Light" w:hAnsi="Calibri Light" w:cs="Calibri Light"/>
            <w:sz w:val="24"/>
            <w:szCs w:val="24"/>
            <w:shd w:val="clear" w:color="auto" w:fill="FEFEFE"/>
            <w:lang w:val="en-GB"/>
          </w:rPr>
          <w:t>.</w:t>
        </w:r>
      </w:hyperlink>
    </w:p>
    <w:p w:rsidR="002973FA" w:rsidRPr="004370AE" w:rsidRDefault="002973FA" w:rsidP="002973FA">
      <w:pPr>
        <w:rPr>
          <w:rFonts w:ascii="Calibri Light" w:hAnsi="Calibri Light" w:cs="Calibri Light"/>
          <w:sz w:val="24"/>
          <w:szCs w:val="24"/>
          <w:shd w:val="clear" w:color="auto" w:fill="FEFEFE"/>
          <w:lang w:val="en-GB"/>
        </w:rPr>
      </w:pPr>
    </w:p>
    <w:p w:rsidR="002973FA" w:rsidRDefault="00F20C63" w:rsidP="009D42AB">
      <w:pPr>
        <w:shd w:val="clear" w:color="auto" w:fill="FFFFFF" w:themeFill="background1"/>
        <w:rPr>
          <w:rFonts w:asciiTheme="minorHAnsi" w:hAnsiTheme="minorHAnsi" w:cs="Calibri Light"/>
          <w:i/>
          <w:sz w:val="22"/>
          <w:szCs w:val="22"/>
          <w:shd w:val="clear" w:color="auto" w:fill="FEFEFE"/>
          <w:lang w:val="en-GB"/>
        </w:rPr>
      </w:pPr>
      <w:r>
        <w:rPr>
          <w:rFonts w:asciiTheme="minorHAnsi" w:hAnsiTheme="minorHAnsi" w:cs="Calibri Light"/>
          <w:i/>
          <w:sz w:val="22"/>
          <w:szCs w:val="22"/>
          <w:shd w:val="clear" w:color="auto" w:fill="FEFEFE"/>
          <w:lang w:val="en-GB"/>
        </w:rPr>
        <w:t>Some selected p</w:t>
      </w:r>
      <w:r w:rsidR="002973FA" w:rsidRPr="002973FA">
        <w:rPr>
          <w:rFonts w:asciiTheme="minorHAnsi" w:hAnsiTheme="minorHAnsi" w:cs="Calibri Light"/>
          <w:i/>
          <w:sz w:val="22"/>
          <w:szCs w:val="22"/>
          <w:shd w:val="clear" w:color="auto" w:fill="FEFEFE"/>
          <w:lang w:val="en-GB"/>
        </w:rPr>
        <w:t xml:space="preserve">ublications: </w:t>
      </w:r>
      <w:hyperlink r:id="rId24" w:history="1">
        <w:r w:rsidR="0025710E" w:rsidRPr="008F7845">
          <w:rPr>
            <w:rStyle w:val="Hyperlink"/>
            <w:rFonts w:asciiTheme="minorHAnsi" w:hAnsiTheme="minorHAnsi" w:cs="Calibri Light"/>
            <w:i/>
            <w:sz w:val="22"/>
            <w:szCs w:val="22"/>
            <w:shd w:val="clear" w:color="auto" w:fill="FEFEFE"/>
            <w:lang w:val="en-GB"/>
          </w:rPr>
          <w:t>https://www.forru.org/library</w:t>
        </w:r>
      </w:hyperlink>
    </w:p>
    <w:p w:rsidR="0025710E" w:rsidRDefault="0025710E" w:rsidP="009D42AB">
      <w:pPr>
        <w:shd w:val="clear" w:color="auto" w:fill="FFFFFF" w:themeFill="background1"/>
        <w:rPr>
          <w:rFonts w:asciiTheme="minorHAnsi" w:hAnsiTheme="minorHAnsi" w:cs="Calibri Light"/>
          <w:i/>
          <w:sz w:val="22"/>
          <w:szCs w:val="22"/>
          <w:shd w:val="clear" w:color="auto" w:fill="FEFEFE"/>
          <w:lang w:val="en-GB"/>
        </w:rPr>
      </w:pPr>
    </w:p>
    <w:p w:rsidR="00970F22" w:rsidRPr="009D42AB" w:rsidRDefault="002973FA" w:rsidP="003B5D01">
      <w:pPr>
        <w:widowControl/>
        <w:shd w:val="clear" w:color="auto" w:fill="FFFFFF" w:themeFill="background1"/>
        <w:tabs>
          <w:tab w:val="left" w:pos="2160"/>
          <w:tab w:val="left" w:pos="2880"/>
          <w:tab w:val="left" w:pos="3600"/>
          <w:tab w:val="left" w:pos="4320"/>
          <w:tab w:val="left" w:pos="5040"/>
          <w:tab w:val="left" w:pos="5760"/>
          <w:tab w:val="left" w:pos="6480"/>
          <w:tab w:val="left" w:pos="7200"/>
          <w:tab w:val="left" w:pos="7920"/>
        </w:tabs>
        <w:ind w:left="426" w:hanging="426"/>
        <w:rPr>
          <w:rFonts w:cs="Calibri Light"/>
          <w:sz w:val="22"/>
          <w:szCs w:val="22"/>
          <w:shd w:val="clear" w:color="auto" w:fill="FEFEFE"/>
          <w:lang w:val="en-GB"/>
        </w:rPr>
      </w:pPr>
      <w:r w:rsidRPr="009D42AB">
        <w:rPr>
          <w:rFonts w:cs="Calibri Light"/>
          <w:sz w:val="22"/>
          <w:szCs w:val="22"/>
          <w:shd w:val="clear" w:color="auto" w:fill="FEFEFE"/>
          <w:lang w:val="en-GB"/>
        </w:rPr>
        <w:t>Forest Restoration Research Unit, 1998. Forests for the future</w:t>
      </w:r>
      <w:r w:rsidR="00DA2766">
        <w:rPr>
          <w:rFonts w:asciiTheme="majorHAnsi" w:hAnsiTheme="majorHAnsi" w:cstheme="majorHAnsi"/>
          <w:sz w:val="22"/>
          <w:szCs w:val="22"/>
          <w:shd w:val="clear" w:color="auto" w:fill="FEFEFE"/>
          <w:lang w:val="en-GB"/>
        </w:rPr>
        <w:t xml:space="preserve">: </w:t>
      </w:r>
      <w:r w:rsidRPr="009D42AB">
        <w:rPr>
          <w:rFonts w:cs="Calibri Light"/>
          <w:sz w:val="22"/>
          <w:szCs w:val="22"/>
          <w:shd w:val="clear" w:color="auto" w:fill="FEFEFE"/>
          <w:lang w:val="en-GB"/>
        </w:rPr>
        <w:t xml:space="preserve">growing and planting native trees for restoring forest ecosystems. Biology Department, Science Faculty, Chiang Mai University, Thailand. Edited by Elliott, S., D. Blakesley </w:t>
      </w:r>
      <w:r w:rsidR="00DA2766">
        <w:rPr>
          <w:rFonts w:cs="Calibri Light"/>
          <w:sz w:val="22"/>
          <w:szCs w:val="22"/>
          <w:shd w:val="clear" w:color="auto" w:fill="FEFEFE"/>
          <w:lang w:val="en-GB"/>
        </w:rPr>
        <w:t>&amp;</w:t>
      </w:r>
      <w:r w:rsidRPr="009D42AB">
        <w:rPr>
          <w:rFonts w:cs="Calibri Light"/>
          <w:sz w:val="22"/>
          <w:szCs w:val="22"/>
          <w:shd w:val="clear" w:color="auto" w:fill="FEFEFE"/>
          <w:lang w:val="en-GB"/>
        </w:rPr>
        <w:t xml:space="preserve"> V. Anusarnsunthorn. </w:t>
      </w:r>
      <w:hyperlink r:id="rId25" w:history="1">
        <w:r w:rsidR="00F20C63" w:rsidRPr="009D42AB">
          <w:rPr>
            <w:rStyle w:val="Hyperlink"/>
            <w:rFonts w:cs="Calibri Light"/>
            <w:sz w:val="22"/>
            <w:szCs w:val="22"/>
            <w:shd w:val="clear" w:color="auto" w:fill="FEFEFE"/>
            <w:lang w:val="en-GB"/>
          </w:rPr>
          <w:t>www.forru.org/library/0000006</w:t>
        </w:r>
      </w:hyperlink>
    </w:p>
    <w:p w:rsidR="00DA2766" w:rsidRDefault="002973FA" w:rsidP="003B5D01">
      <w:pPr>
        <w:widowControl/>
        <w:shd w:val="clear" w:color="auto" w:fill="FFFFFF" w:themeFill="background1"/>
        <w:tabs>
          <w:tab w:val="left" w:pos="2160"/>
          <w:tab w:val="left" w:pos="2880"/>
          <w:tab w:val="left" w:pos="3600"/>
          <w:tab w:val="left" w:pos="4320"/>
          <w:tab w:val="left" w:pos="5040"/>
          <w:tab w:val="left" w:pos="5760"/>
          <w:tab w:val="left" w:pos="6480"/>
          <w:tab w:val="left" w:pos="7200"/>
          <w:tab w:val="left" w:pos="7920"/>
        </w:tabs>
        <w:ind w:left="426" w:hanging="426"/>
        <w:rPr>
          <w:rFonts w:cs="Calibri Light"/>
          <w:sz w:val="22"/>
          <w:szCs w:val="22"/>
          <w:shd w:val="clear" w:color="auto" w:fill="FEFEFE"/>
          <w:lang w:val="en-GB"/>
        </w:rPr>
      </w:pPr>
      <w:r w:rsidRPr="009D42AB">
        <w:rPr>
          <w:rFonts w:cs="Calibri Light"/>
          <w:sz w:val="22"/>
          <w:szCs w:val="22"/>
          <w:shd w:val="clear" w:color="auto" w:fill="FEFEFE"/>
          <w:lang w:val="en-GB"/>
        </w:rPr>
        <w:t>Forest Restoration Research Unit, 2000. Tree Seeds and Seedlings for Restoring Forests in Northern Thailand. Biology Department, Science Faculty, Chiang Mai University, Thailand. Edited by Kerby, J., S. Elliott, J. F. Maxwell, D. Blakesley and V. Anusarnsunthorn, 151 pp.</w:t>
      </w:r>
      <w:r w:rsidR="00970F22" w:rsidRPr="009D42AB">
        <w:rPr>
          <w:sz w:val="22"/>
          <w:szCs w:val="22"/>
        </w:rPr>
        <w:t xml:space="preserve"> </w:t>
      </w:r>
      <w:hyperlink r:id="rId26" w:history="1">
        <w:r w:rsidR="00F20C63" w:rsidRPr="009D42AB">
          <w:rPr>
            <w:rStyle w:val="Hyperlink"/>
            <w:rFonts w:cs="Calibri Light"/>
            <w:sz w:val="22"/>
            <w:szCs w:val="22"/>
            <w:shd w:val="clear" w:color="auto" w:fill="FEFEFE"/>
            <w:lang w:val="en-GB"/>
          </w:rPr>
          <w:t>www.forru.org/library/0000005</w:t>
        </w:r>
      </w:hyperlink>
    </w:p>
    <w:p w:rsidR="002973FA" w:rsidRPr="009D42AB" w:rsidRDefault="002973FA" w:rsidP="003B5D01">
      <w:pPr>
        <w:widowControl/>
        <w:shd w:val="clear" w:color="auto" w:fill="FFFFFF" w:themeFill="background1"/>
        <w:tabs>
          <w:tab w:val="left" w:pos="2160"/>
          <w:tab w:val="left" w:pos="2880"/>
          <w:tab w:val="left" w:pos="3600"/>
          <w:tab w:val="left" w:pos="4320"/>
          <w:tab w:val="left" w:pos="5040"/>
          <w:tab w:val="left" w:pos="5760"/>
          <w:tab w:val="left" w:pos="6480"/>
          <w:tab w:val="left" w:pos="7200"/>
          <w:tab w:val="left" w:pos="7920"/>
        </w:tabs>
        <w:ind w:left="426" w:hanging="426"/>
        <w:rPr>
          <w:rFonts w:cs="Calibri Light"/>
          <w:sz w:val="22"/>
          <w:szCs w:val="22"/>
          <w:shd w:val="clear" w:color="auto" w:fill="FEFEFE"/>
          <w:lang w:val="en-GB"/>
        </w:rPr>
      </w:pPr>
      <w:r w:rsidRPr="009D42AB">
        <w:rPr>
          <w:rFonts w:cs="Calibri Light"/>
          <w:sz w:val="22"/>
          <w:szCs w:val="22"/>
          <w:shd w:val="clear" w:color="auto" w:fill="FEFEFE"/>
          <w:lang w:val="en-GB"/>
        </w:rPr>
        <w:t xml:space="preserve">Blakesley, D., S. Elliott, C. Kuarak, P. Navakitbumrung, S. Zangkum, and V. Anusarnsunthorn, 2002. Propagating framework tree species to restore seasonally dry tropical forest: implications of seasonal seed dispersal and dormancy. </w:t>
      </w:r>
      <w:r w:rsidR="003B5D01">
        <w:rPr>
          <w:rFonts w:cs="Calibri Light"/>
          <w:b/>
          <w:bCs/>
          <w:i/>
          <w:iCs/>
          <w:sz w:val="22"/>
          <w:szCs w:val="22"/>
          <w:shd w:val="clear" w:color="auto" w:fill="FEFEFE"/>
          <w:lang w:val="en-GB"/>
        </w:rPr>
        <w:t>For. Ecol. Manag.</w:t>
      </w:r>
      <w:r w:rsidRPr="003B5D01">
        <w:rPr>
          <w:rFonts w:cs="Calibri Light"/>
          <w:b/>
          <w:bCs/>
          <w:i/>
          <w:iCs/>
          <w:sz w:val="22"/>
          <w:szCs w:val="22"/>
          <w:shd w:val="clear" w:color="auto" w:fill="FEFEFE"/>
          <w:lang w:val="en-GB"/>
        </w:rPr>
        <w:t xml:space="preserve"> </w:t>
      </w:r>
      <w:r w:rsidRPr="009D42AB">
        <w:rPr>
          <w:rFonts w:cs="Calibri Light"/>
          <w:sz w:val="22"/>
          <w:szCs w:val="22"/>
          <w:shd w:val="clear" w:color="auto" w:fill="FEFEFE"/>
          <w:lang w:val="en-GB"/>
        </w:rPr>
        <w:t>164: 31-38.</w:t>
      </w:r>
      <w:r w:rsidR="00970F22" w:rsidRPr="009D42AB">
        <w:rPr>
          <w:rFonts w:cs="Calibri Light"/>
          <w:sz w:val="22"/>
          <w:szCs w:val="22"/>
          <w:shd w:val="clear" w:color="auto" w:fill="FEFEFE"/>
          <w:lang w:val="en-GB"/>
        </w:rPr>
        <w:t xml:space="preserve"> </w:t>
      </w:r>
      <w:hyperlink r:id="rId27" w:history="1">
        <w:r w:rsidR="00F20C63" w:rsidRPr="009D42AB">
          <w:rPr>
            <w:rStyle w:val="Hyperlink"/>
            <w:rFonts w:cs="Calibri Light"/>
            <w:sz w:val="22"/>
            <w:szCs w:val="22"/>
            <w:shd w:val="clear" w:color="auto" w:fill="FEFEFE"/>
            <w:lang w:val="en-GB"/>
          </w:rPr>
          <w:t>www.forru.org/library/0000043</w:t>
        </w:r>
      </w:hyperlink>
    </w:p>
    <w:p w:rsidR="002973FA" w:rsidRPr="009D42AB" w:rsidRDefault="002973FA" w:rsidP="003B5D01">
      <w:pPr>
        <w:widowControl/>
        <w:shd w:val="clear" w:color="auto" w:fill="FFFFFF" w:themeFill="background1"/>
        <w:tabs>
          <w:tab w:val="left" w:pos="2160"/>
          <w:tab w:val="left" w:pos="2880"/>
          <w:tab w:val="left" w:pos="3600"/>
          <w:tab w:val="left" w:pos="4320"/>
          <w:tab w:val="left" w:pos="5040"/>
          <w:tab w:val="left" w:pos="5760"/>
          <w:tab w:val="left" w:pos="6480"/>
          <w:tab w:val="left" w:pos="7200"/>
          <w:tab w:val="left" w:pos="7920"/>
        </w:tabs>
        <w:ind w:left="426" w:hanging="426"/>
        <w:rPr>
          <w:rFonts w:cs="Calibri Light"/>
          <w:sz w:val="22"/>
          <w:szCs w:val="22"/>
          <w:shd w:val="clear" w:color="auto" w:fill="FEFEFE"/>
          <w:lang w:val="en-GB"/>
        </w:rPr>
      </w:pPr>
      <w:r w:rsidRPr="009D42AB">
        <w:rPr>
          <w:rFonts w:cs="Calibri Light"/>
          <w:sz w:val="22"/>
          <w:szCs w:val="22"/>
          <w:shd w:val="clear" w:color="auto" w:fill="FEFEFE"/>
          <w:lang w:val="en-GB"/>
        </w:rPr>
        <w:t xml:space="preserve">Elliott, S., P. Navakitbumrung, C. Kuarak, S. Zangkum, V. Anusarnsunthorn and D. Blakesley, 2003. Selecting framework tree species for restoring seasonally dry tropical forests in northern Thailand based on field performance. </w:t>
      </w:r>
      <w:r w:rsidR="003B5D01">
        <w:rPr>
          <w:rFonts w:cs="Calibri Light"/>
          <w:b/>
          <w:bCs/>
          <w:i/>
          <w:iCs/>
          <w:sz w:val="22"/>
          <w:szCs w:val="22"/>
          <w:shd w:val="clear" w:color="auto" w:fill="FEFEFE"/>
          <w:lang w:val="en-GB"/>
        </w:rPr>
        <w:t xml:space="preserve">For. Ecol. Manag. </w:t>
      </w:r>
      <w:r w:rsidRPr="009D42AB">
        <w:rPr>
          <w:rFonts w:cs="Calibri Light"/>
          <w:sz w:val="22"/>
          <w:szCs w:val="22"/>
          <w:shd w:val="clear" w:color="auto" w:fill="FEFEFE"/>
          <w:lang w:val="en-GB"/>
        </w:rPr>
        <w:t>184: 177-191</w:t>
      </w:r>
      <w:r w:rsidR="00970F22" w:rsidRPr="009D42AB">
        <w:rPr>
          <w:rFonts w:cs="Calibri Light"/>
          <w:sz w:val="22"/>
          <w:szCs w:val="22"/>
          <w:shd w:val="clear" w:color="auto" w:fill="FEFEFE"/>
          <w:lang w:val="en-GB"/>
        </w:rPr>
        <w:t xml:space="preserve">. </w:t>
      </w:r>
      <w:hyperlink r:id="rId28" w:history="1">
        <w:r w:rsidR="00F20C63" w:rsidRPr="009D42AB">
          <w:rPr>
            <w:rStyle w:val="Hyperlink"/>
            <w:rFonts w:cs="Calibri Light"/>
            <w:sz w:val="22"/>
            <w:szCs w:val="22"/>
            <w:shd w:val="clear" w:color="auto" w:fill="FEFEFE"/>
            <w:lang w:val="en-GB"/>
          </w:rPr>
          <w:t>www.forru.org/library/0000056</w:t>
        </w:r>
      </w:hyperlink>
    </w:p>
    <w:p w:rsidR="00DA2766" w:rsidRDefault="002973FA" w:rsidP="003B5D01">
      <w:pPr>
        <w:widowControl/>
        <w:shd w:val="clear" w:color="auto" w:fill="FFFFFF" w:themeFill="background1"/>
        <w:tabs>
          <w:tab w:val="left" w:pos="2160"/>
          <w:tab w:val="left" w:pos="2880"/>
          <w:tab w:val="left" w:pos="3600"/>
          <w:tab w:val="left" w:pos="4320"/>
          <w:tab w:val="left" w:pos="5040"/>
          <w:tab w:val="left" w:pos="5760"/>
          <w:tab w:val="left" w:pos="6480"/>
          <w:tab w:val="left" w:pos="7200"/>
          <w:tab w:val="left" w:pos="7920"/>
        </w:tabs>
        <w:ind w:left="426" w:hanging="426"/>
        <w:rPr>
          <w:rFonts w:cs="Calibri Light"/>
          <w:sz w:val="22"/>
          <w:szCs w:val="22"/>
          <w:shd w:val="clear" w:color="auto" w:fill="FEFEFE"/>
          <w:lang w:val="en-GB"/>
        </w:rPr>
      </w:pPr>
      <w:r w:rsidRPr="009D42AB">
        <w:rPr>
          <w:rFonts w:cs="Calibri Light"/>
          <w:sz w:val="22"/>
          <w:szCs w:val="22"/>
          <w:shd w:val="clear" w:color="auto" w:fill="FEFEFE"/>
          <w:lang w:val="en-GB"/>
        </w:rPr>
        <w:t>Elliott, S., D. Blakesley, J.F. Maxwell, S. Doust, and S. Suwanarattana, 2006. How to Plant a Forest: The principles and practice of restoring tropical forests. Chiang Mai University, Forest Restoration Research Unit. 200 pp.</w:t>
      </w:r>
    </w:p>
    <w:p w:rsidR="002973FA" w:rsidRPr="003B5D01" w:rsidRDefault="003B5D01" w:rsidP="003B5D01">
      <w:pPr>
        <w:shd w:val="clear" w:color="auto" w:fill="FFFFFF" w:themeFill="background1"/>
        <w:tabs>
          <w:tab w:val="left" w:pos="2160"/>
          <w:tab w:val="left" w:pos="2880"/>
          <w:tab w:val="left" w:pos="3600"/>
          <w:tab w:val="left" w:pos="4320"/>
          <w:tab w:val="left" w:pos="5040"/>
          <w:tab w:val="left" w:pos="5760"/>
          <w:tab w:val="left" w:pos="6480"/>
          <w:tab w:val="left" w:pos="7200"/>
          <w:tab w:val="left" w:pos="7920"/>
        </w:tabs>
        <w:ind w:left="426" w:hanging="426"/>
        <w:rPr>
          <w:rFonts w:cs="Calibri Light"/>
          <w:sz w:val="22"/>
          <w:szCs w:val="22"/>
          <w:shd w:val="clear" w:color="auto" w:fill="FEFEFE"/>
          <w:lang w:val="en-GB"/>
        </w:rPr>
      </w:pPr>
      <w:r>
        <w:rPr>
          <w:rFonts w:cs="Calibri Light"/>
          <w:sz w:val="22"/>
          <w:szCs w:val="22"/>
          <w:shd w:val="clear" w:color="auto" w:fill="FEFEFE"/>
          <w:lang w:val="en-GB"/>
        </w:rPr>
        <w:tab/>
      </w:r>
      <w:hyperlink r:id="rId29" w:history="1">
        <w:r w:rsidRPr="00ED77B8">
          <w:rPr>
            <w:rStyle w:val="Hyperlink"/>
            <w:rFonts w:cs="Calibri Light"/>
            <w:sz w:val="22"/>
            <w:szCs w:val="22"/>
            <w:shd w:val="clear" w:color="auto" w:fill="FEFEFE"/>
            <w:lang w:val="en-GB"/>
          </w:rPr>
          <w:t>www.forru.org/library/0000153</w:t>
        </w:r>
      </w:hyperlink>
    </w:p>
    <w:p w:rsidR="002973FA" w:rsidRPr="009D42AB" w:rsidRDefault="002973FA" w:rsidP="003B5D01">
      <w:pPr>
        <w:widowControl/>
        <w:shd w:val="clear" w:color="auto" w:fill="FFFFFF" w:themeFill="background1"/>
        <w:tabs>
          <w:tab w:val="left" w:pos="2160"/>
          <w:tab w:val="left" w:pos="2880"/>
          <w:tab w:val="left" w:pos="3600"/>
          <w:tab w:val="left" w:pos="4320"/>
          <w:tab w:val="left" w:pos="5040"/>
          <w:tab w:val="left" w:pos="5760"/>
          <w:tab w:val="left" w:pos="6480"/>
          <w:tab w:val="left" w:pos="7200"/>
          <w:tab w:val="left" w:pos="7920"/>
        </w:tabs>
        <w:ind w:left="426" w:hanging="426"/>
        <w:rPr>
          <w:rFonts w:cs="Calibri Light"/>
          <w:sz w:val="22"/>
          <w:szCs w:val="22"/>
          <w:shd w:val="clear" w:color="auto" w:fill="FEFEFE"/>
          <w:lang w:val="en-GB"/>
        </w:rPr>
      </w:pPr>
      <w:r w:rsidRPr="009D42AB">
        <w:rPr>
          <w:rFonts w:cs="Calibri Light"/>
          <w:sz w:val="22"/>
          <w:szCs w:val="22"/>
          <w:shd w:val="clear" w:color="auto" w:fill="FEFEFE"/>
          <w:lang w:val="en-GB"/>
        </w:rPr>
        <w:t>Elliott, S, D. Blakesley and S. Chairuangsri, 2008. Research for Restoring Tropical Forest Ecosystems: A Practical Guide. Chiang Mai University, Forest Restoration Research Unit, Thailand. 144 pp.</w:t>
      </w:r>
      <w:r w:rsidR="00970F22" w:rsidRPr="009D42AB">
        <w:rPr>
          <w:sz w:val="22"/>
          <w:szCs w:val="22"/>
        </w:rPr>
        <w:t xml:space="preserve"> </w:t>
      </w:r>
      <w:hyperlink r:id="rId30" w:history="1">
        <w:r w:rsidR="00F20C63" w:rsidRPr="009D42AB">
          <w:rPr>
            <w:rStyle w:val="Hyperlink"/>
            <w:rFonts w:cs="Calibri Light"/>
            <w:sz w:val="22"/>
            <w:szCs w:val="22"/>
            <w:shd w:val="clear" w:color="auto" w:fill="FEFEFE"/>
            <w:lang w:val="en-GB"/>
          </w:rPr>
          <w:t>www.forru.org/library/0000156</w:t>
        </w:r>
      </w:hyperlink>
    </w:p>
    <w:p w:rsidR="002973FA" w:rsidRPr="009D42AB" w:rsidRDefault="002973FA" w:rsidP="003B5D01">
      <w:pPr>
        <w:widowControl/>
        <w:shd w:val="clear" w:color="auto" w:fill="FFFFFF" w:themeFill="background1"/>
        <w:tabs>
          <w:tab w:val="left" w:pos="2160"/>
          <w:tab w:val="left" w:pos="2880"/>
          <w:tab w:val="left" w:pos="3600"/>
          <w:tab w:val="left" w:pos="4320"/>
          <w:tab w:val="left" w:pos="5040"/>
          <w:tab w:val="left" w:pos="5760"/>
          <w:tab w:val="left" w:pos="6480"/>
          <w:tab w:val="left" w:pos="7200"/>
          <w:tab w:val="left" w:pos="7920"/>
        </w:tabs>
        <w:ind w:left="426" w:hanging="426"/>
        <w:jc w:val="left"/>
        <w:rPr>
          <w:rFonts w:cs="Calibri Light"/>
          <w:sz w:val="22"/>
          <w:szCs w:val="22"/>
          <w:shd w:val="clear" w:color="auto" w:fill="FEFEFE"/>
          <w:lang w:val="en-GB"/>
        </w:rPr>
      </w:pPr>
      <w:r w:rsidRPr="009D42AB">
        <w:rPr>
          <w:rFonts w:cs="Calibri Light"/>
          <w:sz w:val="22"/>
          <w:szCs w:val="22"/>
          <w:shd w:val="clear" w:color="auto" w:fill="FEFEFE"/>
          <w:lang w:val="en-GB"/>
        </w:rPr>
        <w:t xml:space="preserve">Elliott, S, and C. Kuaraksa, 2008. Producing Framework Tree Species for Restoring Forest Ecosystems in Northern Thailand. </w:t>
      </w:r>
      <w:r w:rsidRPr="003B5D01">
        <w:rPr>
          <w:rFonts w:cs="Calibri Light"/>
          <w:b/>
          <w:bCs/>
          <w:i/>
          <w:iCs/>
          <w:sz w:val="22"/>
          <w:szCs w:val="22"/>
          <w:shd w:val="clear" w:color="auto" w:fill="FEFEFE"/>
          <w:lang w:val="en-GB"/>
        </w:rPr>
        <w:t>Small Scale Forestry</w:t>
      </w:r>
      <w:r w:rsidRPr="009D42AB">
        <w:rPr>
          <w:rFonts w:cs="Calibri Light"/>
          <w:sz w:val="22"/>
          <w:szCs w:val="22"/>
          <w:shd w:val="clear" w:color="auto" w:fill="FEFEFE"/>
          <w:lang w:val="en-GB"/>
        </w:rPr>
        <w:t>: 7, 403-415.</w:t>
      </w:r>
      <w:r w:rsidR="00F20C63" w:rsidRPr="009D42AB">
        <w:rPr>
          <w:sz w:val="22"/>
          <w:szCs w:val="22"/>
        </w:rPr>
        <w:t xml:space="preserve"> </w:t>
      </w:r>
      <w:hyperlink r:id="rId31" w:history="1">
        <w:r w:rsidR="00F20C63" w:rsidRPr="009D42AB">
          <w:rPr>
            <w:rStyle w:val="Hyperlink"/>
            <w:rFonts w:cs="Calibri Light"/>
            <w:sz w:val="22"/>
            <w:szCs w:val="22"/>
            <w:shd w:val="clear" w:color="auto" w:fill="FEFEFE"/>
            <w:lang w:val="en-GB"/>
          </w:rPr>
          <w:t>www.forru.org/library/0000022</w:t>
        </w:r>
      </w:hyperlink>
    </w:p>
    <w:p w:rsidR="002973FA" w:rsidRPr="009D42AB" w:rsidRDefault="002973FA" w:rsidP="003B5D01">
      <w:pPr>
        <w:widowControl/>
        <w:shd w:val="clear" w:color="auto" w:fill="FFFFFF" w:themeFill="background1"/>
        <w:tabs>
          <w:tab w:val="left" w:pos="2160"/>
          <w:tab w:val="left" w:pos="2880"/>
          <w:tab w:val="left" w:pos="3600"/>
          <w:tab w:val="left" w:pos="4320"/>
          <w:tab w:val="left" w:pos="5040"/>
          <w:tab w:val="left" w:pos="5760"/>
          <w:tab w:val="left" w:pos="6480"/>
          <w:tab w:val="left" w:pos="7200"/>
          <w:tab w:val="left" w:pos="7920"/>
        </w:tabs>
        <w:ind w:left="426" w:hanging="426"/>
        <w:rPr>
          <w:rFonts w:cs="Calibri Light"/>
          <w:sz w:val="22"/>
          <w:szCs w:val="22"/>
          <w:shd w:val="clear" w:color="auto" w:fill="FEFEFE"/>
          <w:lang w:val="en-GB"/>
        </w:rPr>
      </w:pPr>
      <w:r w:rsidRPr="009D42AB">
        <w:rPr>
          <w:rFonts w:cs="Calibri Light"/>
          <w:sz w:val="22"/>
          <w:szCs w:val="22"/>
          <w:shd w:val="clear" w:color="auto" w:fill="FEFEFE"/>
          <w:lang w:val="en-GB"/>
        </w:rPr>
        <w:t>Elliott, S., D. Blakesley and K. Hardwick, 2013. Restoring Tropical Forests: A Practical Guide. Kew Publications, London.</w:t>
      </w:r>
      <w:r w:rsidR="00F20C63" w:rsidRPr="009D42AB">
        <w:rPr>
          <w:rFonts w:cs="Calibri Light"/>
          <w:sz w:val="22"/>
          <w:szCs w:val="22"/>
          <w:shd w:val="clear" w:color="auto" w:fill="FEFEFE"/>
          <w:lang w:val="en-GB"/>
        </w:rPr>
        <w:t xml:space="preserve"> </w:t>
      </w:r>
      <w:hyperlink r:id="rId32" w:history="1">
        <w:r w:rsidR="00F20C63" w:rsidRPr="009D42AB">
          <w:rPr>
            <w:rStyle w:val="Hyperlink"/>
            <w:rFonts w:cs="Calibri Light"/>
            <w:sz w:val="22"/>
            <w:szCs w:val="22"/>
            <w:shd w:val="clear" w:color="auto" w:fill="FEFEFE"/>
            <w:lang w:val="en-GB"/>
          </w:rPr>
          <w:t>www.forru.org/library/0000152</w:t>
        </w:r>
      </w:hyperlink>
    </w:p>
    <w:p w:rsidR="00D2253D" w:rsidRPr="009D42AB" w:rsidRDefault="002973FA" w:rsidP="003B5D01">
      <w:pPr>
        <w:widowControl/>
        <w:shd w:val="clear" w:color="auto" w:fill="FFFFFF" w:themeFill="background1"/>
        <w:tabs>
          <w:tab w:val="left" w:pos="2160"/>
          <w:tab w:val="left" w:pos="2880"/>
          <w:tab w:val="left" w:pos="3600"/>
          <w:tab w:val="left" w:pos="4320"/>
          <w:tab w:val="left" w:pos="5040"/>
          <w:tab w:val="left" w:pos="5760"/>
          <w:tab w:val="left" w:pos="6480"/>
          <w:tab w:val="left" w:pos="7200"/>
          <w:tab w:val="left" w:pos="7920"/>
        </w:tabs>
        <w:ind w:left="426" w:hanging="426"/>
        <w:rPr>
          <w:rFonts w:cs="Calibri Light"/>
          <w:sz w:val="22"/>
          <w:szCs w:val="22"/>
          <w:shd w:val="clear" w:color="auto" w:fill="FEFEFE"/>
          <w:lang w:val="en-GB"/>
        </w:rPr>
      </w:pPr>
      <w:r w:rsidRPr="009D42AB">
        <w:rPr>
          <w:rFonts w:cs="Calibri Light"/>
          <w:sz w:val="22"/>
          <w:szCs w:val="22"/>
          <w:shd w:val="clear" w:color="auto" w:fill="FEFEFE"/>
          <w:lang w:val="en-GB"/>
        </w:rPr>
        <w:t xml:space="preserve">Elliott, S. D., 2016. The potential for automating assisted natural regeneration of tropical forest ecosystems. </w:t>
      </w:r>
      <w:r w:rsidRPr="003B5D01">
        <w:rPr>
          <w:rFonts w:cs="Calibri Light"/>
          <w:b/>
          <w:bCs/>
          <w:i/>
          <w:iCs/>
          <w:sz w:val="22"/>
          <w:szCs w:val="22"/>
          <w:shd w:val="clear" w:color="auto" w:fill="FEFEFE"/>
          <w:lang w:val="en-GB"/>
        </w:rPr>
        <w:t>Biotropica</w:t>
      </w:r>
      <w:r w:rsidRPr="009D42AB">
        <w:rPr>
          <w:rFonts w:cs="Calibri Light"/>
          <w:sz w:val="22"/>
          <w:szCs w:val="22"/>
          <w:shd w:val="clear" w:color="auto" w:fill="FEFEFE"/>
          <w:lang w:val="en-GB"/>
        </w:rPr>
        <w:t xml:space="preserve"> 48(2):825-833.</w:t>
      </w:r>
      <w:r w:rsidR="00D2253D" w:rsidRPr="009D42AB">
        <w:rPr>
          <w:sz w:val="22"/>
          <w:szCs w:val="22"/>
        </w:rPr>
        <w:t xml:space="preserve"> </w:t>
      </w:r>
      <w:hyperlink r:id="rId33" w:history="1">
        <w:r w:rsidR="00D2253D" w:rsidRPr="009D42AB">
          <w:rPr>
            <w:rStyle w:val="Hyperlink"/>
            <w:rFonts w:cs="Calibri Light"/>
            <w:sz w:val="22"/>
            <w:szCs w:val="22"/>
            <w:shd w:val="clear" w:color="auto" w:fill="FEFEFE"/>
            <w:lang w:val="en-GB"/>
          </w:rPr>
          <w:t>www.forru.org/library/0000088</w:t>
        </w:r>
      </w:hyperlink>
    </w:p>
    <w:p w:rsidR="00DA2766" w:rsidRDefault="002973FA" w:rsidP="003B5D01">
      <w:pPr>
        <w:widowControl/>
        <w:shd w:val="clear" w:color="auto" w:fill="FFFFFF" w:themeFill="background1"/>
        <w:tabs>
          <w:tab w:val="left" w:pos="2160"/>
          <w:tab w:val="left" w:pos="2880"/>
          <w:tab w:val="left" w:pos="3600"/>
          <w:tab w:val="left" w:pos="4320"/>
          <w:tab w:val="left" w:pos="5040"/>
          <w:tab w:val="left" w:pos="5760"/>
          <w:tab w:val="left" w:pos="6480"/>
          <w:tab w:val="left" w:pos="7200"/>
          <w:tab w:val="left" w:pos="7920"/>
        </w:tabs>
        <w:ind w:left="426" w:hanging="426"/>
        <w:rPr>
          <w:rFonts w:cs="Calibri Light"/>
          <w:sz w:val="22"/>
          <w:szCs w:val="22"/>
          <w:shd w:val="clear" w:color="auto" w:fill="FEFEFE"/>
          <w:lang w:val="en-GB"/>
        </w:rPr>
      </w:pPr>
      <w:r w:rsidRPr="00DA2766">
        <w:rPr>
          <w:rFonts w:cs="Calibri Light"/>
          <w:sz w:val="22"/>
          <w:szCs w:val="22"/>
          <w:shd w:val="clear" w:color="auto" w:fill="FEFEFE"/>
          <w:lang w:val="en-GB"/>
        </w:rPr>
        <w:t>Jantawong, K., S. Elliott &amp; P. Wangpakapattanawong, 2017. Above-ground carbon sequestration during restoration of upland evergreen forest in northern Thailand. </w:t>
      </w:r>
      <w:r w:rsidRPr="003B5D01">
        <w:rPr>
          <w:rFonts w:cs="Calibri Light"/>
          <w:b/>
          <w:bCs/>
          <w:i/>
          <w:iCs/>
          <w:sz w:val="22"/>
          <w:szCs w:val="22"/>
          <w:shd w:val="clear" w:color="auto" w:fill="FEFEFE"/>
          <w:lang w:val="en-GB"/>
        </w:rPr>
        <w:t>Open J. For.</w:t>
      </w:r>
      <w:r w:rsidRPr="00DA2766">
        <w:rPr>
          <w:rFonts w:cs="Calibri Light"/>
          <w:sz w:val="22"/>
          <w:szCs w:val="22"/>
          <w:shd w:val="clear" w:color="auto" w:fill="FEFEFE"/>
          <w:lang w:val="en-GB"/>
        </w:rPr>
        <w:t xml:space="preserve"> 7: 157-171. doi: </w:t>
      </w:r>
      <w:hyperlink r:id="rId34" w:tgtFrame="_blank" w:history="1">
        <w:r w:rsidRPr="00DA2766">
          <w:rPr>
            <w:rFonts w:cs="Calibri Light"/>
            <w:sz w:val="22"/>
            <w:szCs w:val="22"/>
            <w:shd w:val="clear" w:color="auto" w:fill="FEFEFE"/>
            <w:lang w:val="en-GB"/>
          </w:rPr>
          <w:t>10.4236/ ojf.2017.72010</w:t>
        </w:r>
      </w:hyperlink>
      <w:r w:rsidR="00DA2766" w:rsidRPr="00DA2766">
        <w:rPr>
          <w:rFonts w:cs="Calibri Light"/>
          <w:sz w:val="22"/>
          <w:szCs w:val="22"/>
          <w:shd w:val="clear" w:color="auto" w:fill="FEFEFE"/>
          <w:lang w:val="en-GB"/>
        </w:rPr>
        <w:t>.</w:t>
      </w:r>
    </w:p>
    <w:p w:rsidR="002973FA" w:rsidRPr="003B5D01" w:rsidRDefault="003B5D01" w:rsidP="003B5D01">
      <w:pPr>
        <w:widowControl/>
        <w:shd w:val="clear" w:color="auto" w:fill="FFFFFF" w:themeFill="background1"/>
        <w:tabs>
          <w:tab w:val="left" w:pos="2160"/>
          <w:tab w:val="left" w:pos="2880"/>
          <w:tab w:val="left" w:pos="3600"/>
          <w:tab w:val="left" w:pos="4320"/>
          <w:tab w:val="left" w:pos="5040"/>
          <w:tab w:val="left" w:pos="5760"/>
          <w:tab w:val="left" w:pos="6480"/>
          <w:tab w:val="left" w:pos="7200"/>
          <w:tab w:val="left" w:pos="7920"/>
        </w:tabs>
        <w:ind w:left="426" w:hanging="426"/>
        <w:rPr>
          <w:rFonts w:cs="Calibri Light"/>
          <w:sz w:val="22"/>
          <w:szCs w:val="22"/>
          <w:shd w:val="clear" w:color="auto" w:fill="FEFEFE"/>
          <w:lang w:val="en-GB"/>
        </w:rPr>
      </w:pPr>
      <w:r>
        <w:rPr>
          <w:rFonts w:cs="Calibri Light"/>
          <w:sz w:val="22"/>
          <w:szCs w:val="22"/>
          <w:shd w:val="clear" w:color="auto" w:fill="FEFEFE"/>
          <w:lang w:val="en-GB"/>
        </w:rPr>
        <w:tab/>
      </w:r>
      <w:hyperlink r:id="rId35" w:history="1">
        <w:r w:rsidRPr="00ED77B8">
          <w:rPr>
            <w:rStyle w:val="Hyperlink"/>
            <w:rFonts w:cs="Calibri Light"/>
            <w:sz w:val="22"/>
            <w:szCs w:val="22"/>
            <w:shd w:val="clear" w:color="auto" w:fill="FEFEFE"/>
            <w:lang w:val="en-GB"/>
          </w:rPr>
          <w:t>www.forru.org/library/0000089</w:t>
        </w:r>
      </w:hyperlink>
    </w:p>
    <w:p w:rsidR="003B5D01" w:rsidRDefault="00D2253D" w:rsidP="003B5D01">
      <w:pPr>
        <w:widowControl/>
        <w:shd w:val="clear" w:color="auto" w:fill="FFFFFF" w:themeFill="background1"/>
        <w:tabs>
          <w:tab w:val="left" w:pos="2160"/>
          <w:tab w:val="left" w:pos="2880"/>
          <w:tab w:val="left" w:pos="3600"/>
          <w:tab w:val="left" w:pos="4320"/>
          <w:tab w:val="left" w:pos="5040"/>
          <w:tab w:val="left" w:pos="5760"/>
          <w:tab w:val="left" w:pos="6480"/>
          <w:tab w:val="left" w:pos="7200"/>
          <w:tab w:val="left" w:pos="7920"/>
        </w:tabs>
        <w:ind w:left="426" w:hanging="426"/>
        <w:rPr>
          <w:rFonts w:cs="Calibri Light"/>
          <w:sz w:val="22"/>
          <w:szCs w:val="22"/>
          <w:shd w:val="clear" w:color="auto" w:fill="FEFEFE"/>
          <w:lang w:val="en-GB"/>
        </w:rPr>
      </w:pPr>
      <w:r w:rsidRPr="009D42AB">
        <w:rPr>
          <w:rFonts w:cs="Calibri Light"/>
          <w:sz w:val="22"/>
          <w:szCs w:val="22"/>
          <w:shd w:val="clear" w:color="auto" w:fill="FEFEFE"/>
          <w:lang w:val="en-GB"/>
        </w:rPr>
        <w:t xml:space="preserve">Sangsupan, H., D. Hibbs, B. Withrow-Robinson &amp; S. Elliott, 2018. Seed and microsite limitations of large-seeded, zoochorous trees in tropical forest restoration plantations in northern Thailand </w:t>
      </w:r>
      <w:r w:rsidR="003B5D01">
        <w:rPr>
          <w:rFonts w:cs="Calibri Light"/>
          <w:b/>
          <w:bCs/>
          <w:i/>
          <w:iCs/>
          <w:sz w:val="22"/>
          <w:szCs w:val="22"/>
          <w:shd w:val="clear" w:color="auto" w:fill="FEFEFE"/>
          <w:lang w:val="en-GB"/>
        </w:rPr>
        <w:t>For. Ecol. Manag.</w:t>
      </w:r>
      <w:r w:rsidRPr="009D42AB">
        <w:rPr>
          <w:rFonts w:cs="Calibri Light"/>
          <w:sz w:val="22"/>
          <w:szCs w:val="22"/>
          <w:shd w:val="clear" w:color="auto" w:fill="FEFEFE"/>
          <w:lang w:val="en-GB"/>
        </w:rPr>
        <w:t xml:space="preserve"> 419-420:91-100.</w:t>
      </w:r>
    </w:p>
    <w:p w:rsidR="00D2253D" w:rsidRPr="009D42AB" w:rsidRDefault="003B5D01" w:rsidP="003B5D01">
      <w:pPr>
        <w:widowControl/>
        <w:shd w:val="clear" w:color="auto" w:fill="FFFFFF" w:themeFill="background1"/>
        <w:tabs>
          <w:tab w:val="left" w:pos="2160"/>
          <w:tab w:val="left" w:pos="2880"/>
          <w:tab w:val="left" w:pos="3600"/>
          <w:tab w:val="left" w:pos="4320"/>
          <w:tab w:val="left" w:pos="5040"/>
          <w:tab w:val="left" w:pos="5760"/>
          <w:tab w:val="left" w:pos="6480"/>
          <w:tab w:val="left" w:pos="7200"/>
          <w:tab w:val="left" w:pos="7920"/>
        </w:tabs>
        <w:ind w:left="426" w:hanging="426"/>
        <w:rPr>
          <w:rFonts w:cs="Calibri Light"/>
          <w:sz w:val="22"/>
          <w:szCs w:val="22"/>
          <w:shd w:val="clear" w:color="auto" w:fill="FEFEFE"/>
          <w:lang w:val="en-GB"/>
        </w:rPr>
      </w:pPr>
      <w:r>
        <w:rPr>
          <w:rFonts w:cs="Calibri Light"/>
          <w:sz w:val="22"/>
          <w:szCs w:val="22"/>
          <w:shd w:val="clear" w:color="auto" w:fill="FEFEFE"/>
          <w:lang w:val="en-GB"/>
        </w:rPr>
        <w:lastRenderedPageBreak/>
        <w:tab/>
      </w:r>
      <w:hyperlink r:id="rId36" w:history="1">
        <w:r w:rsidR="00D2253D" w:rsidRPr="009D42AB">
          <w:rPr>
            <w:rStyle w:val="Hyperlink"/>
            <w:rFonts w:cs="Noto Sans"/>
            <w:spacing w:val="5"/>
            <w:sz w:val="22"/>
            <w:szCs w:val="22"/>
            <w:shd w:val="clear" w:color="auto" w:fill="F7F7F7"/>
          </w:rPr>
          <w:t>www.forru.org/library/0000090</w:t>
        </w:r>
      </w:hyperlink>
    </w:p>
    <w:p w:rsidR="00615F99" w:rsidRPr="009D42AB" w:rsidRDefault="002973FA" w:rsidP="003B5D01">
      <w:pPr>
        <w:widowControl/>
        <w:shd w:val="clear" w:color="auto" w:fill="FFFFFF" w:themeFill="background1"/>
        <w:tabs>
          <w:tab w:val="left" w:pos="2160"/>
          <w:tab w:val="left" w:pos="2880"/>
          <w:tab w:val="left" w:pos="3600"/>
          <w:tab w:val="left" w:pos="4320"/>
          <w:tab w:val="left" w:pos="5040"/>
          <w:tab w:val="left" w:pos="5760"/>
          <w:tab w:val="left" w:pos="6480"/>
          <w:tab w:val="left" w:pos="7200"/>
          <w:tab w:val="left" w:pos="7920"/>
        </w:tabs>
        <w:ind w:left="426" w:hanging="426"/>
        <w:rPr>
          <w:rFonts w:cs="Calibri Light"/>
          <w:sz w:val="22"/>
          <w:szCs w:val="22"/>
          <w:shd w:val="clear" w:color="auto" w:fill="FEFEFE"/>
          <w:lang w:val="en-GB"/>
        </w:rPr>
      </w:pPr>
      <w:r w:rsidRPr="009D42AB">
        <w:rPr>
          <w:rFonts w:cs="Calibri Light"/>
          <w:sz w:val="22"/>
          <w:szCs w:val="22"/>
          <w:shd w:val="clear" w:color="auto" w:fill="FEFEFE"/>
          <w:lang w:val="en-GB"/>
        </w:rPr>
        <w:t xml:space="preserve">Elliott S., S. Chairuengsri, D. Shannon, P. Nippanon &amp; A. Ratthaphon, 2018. Where science meets communities: developing forest restoration approaches for northern Thailand. </w:t>
      </w:r>
      <w:r w:rsidRPr="003B5D01">
        <w:rPr>
          <w:rFonts w:cs="Calibri Light"/>
          <w:b/>
          <w:bCs/>
          <w:i/>
          <w:iCs/>
          <w:sz w:val="22"/>
          <w:szCs w:val="22"/>
          <w:shd w:val="clear" w:color="auto" w:fill="FEFEFE"/>
          <w:lang w:val="en-GB"/>
        </w:rPr>
        <w:t>Nat. Hist. Bull. Siam Soc.</w:t>
      </w:r>
      <w:r w:rsidRPr="009D42AB">
        <w:rPr>
          <w:rFonts w:cs="Calibri Light"/>
          <w:sz w:val="22"/>
          <w:szCs w:val="22"/>
          <w:shd w:val="clear" w:color="auto" w:fill="FEFEFE"/>
          <w:lang w:val="en-GB"/>
        </w:rPr>
        <w:t xml:space="preserve"> 63(1):11-26.</w:t>
      </w:r>
      <w:r w:rsidR="00D2253D" w:rsidRPr="00DA2766">
        <w:rPr>
          <w:rFonts w:cs="Calibri Light"/>
          <w:sz w:val="22"/>
          <w:szCs w:val="22"/>
          <w:shd w:val="clear" w:color="auto" w:fill="FEFEFE"/>
          <w:lang w:val="en-GB"/>
        </w:rPr>
        <w:t xml:space="preserve"> </w:t>
      </w:r>
      <w:hyperlink r:id="rId37" w:history="1">
        <w:r w:rsidR="00615F99" w:rsidRPr="009D42AB">
          <w:rPr>
            <w:rStyle w:val="Hyperlink"/>
            <w:rFonts w:cs="Calibri Light"/>
            <w:sz w:val="22"/>
            <w:szCs w:val="22"/>
            <w:shd w:val="clear" w:color="auto" w:fill="FEFEFE"/>
            <w:lang w:val="en-GB"/>
          </w:rPr>
          <w:t>www.forru.org/library/0000083</w:t>
        </w:r>
      </w:hyperlink>
    </w:p>
    <w:p w:rsidR="00BF79C3" w:rsidRDefault="00615F99" w:rsidP="00BF79C3">
      <w:pPr>
        <w:widowControl/>
        <w:shd w:val="clear" w:color="auto" w:fill="FFFFFF" w:themeFill="background1"/>
        <w:tabs>
          <w:tab w:val="left" w:pos="2160"/>
          <w:tab w:val="left" w:pos="2880"/>
          <w:tab w:val="left" w:pos="3600"/>
          <w:tab w:val="left" w:pos="4320"/>
          <w:tab w:val="left" w:pos="5040"/>
          <w:tab w:val="left" w:pos="5760"/>
          <w:tab w:val="left" w:pos="6480"/>
          <w:tab w:val="left" w:pos="7200"/>
          <w:tab w:val="left" w:pos="7920"/>
        </w:tabs>
        <w:ind w:left="426" w:hanging="426"/>
        <w:rPr>
          <w:rFonts w:cs="Noto Sans"/>
          <w:color w:val="222222"/>
          <w:spacing w:val="5"/>
          <w:sz w:val="22"/>
          <w:szCs w:val="22"/>
          <w:shd w:val="clear" w:color="auto" w:fill="F7F7F7"/>
        </w:rPr>
      </w:pPr>
      <w:r w:rsidRPr="00DA2766">
        <w:rPr>
          <w:rFonts w:cs="Calibri Light"/>
          <w:sz w:val="22"/>
          <w:szCs w:val="22"/>
          <w:shd w:val="clear" w:color="auto" w:fill="FEFEFE"/>
          <w:lang w:val="en-GB"/>
        </w:rPr>
        <w:t>Waiboonya, P. &amp; S. Elliott, 2019. Sowing time and direct seeding success of native tree species for restoring tropical forest ecosystems in northern Thailand. </w:t>
      </w:r>
      <w:r w:rsidRPr="003B5D01">
        <w:rPr>
          <w:rFonts w:cs="Calibri Light"/>
          <w:b/>
          <w:bCs/>
          <w:i/>
          <w:iCs/>
          <w:sz w:val="22"/>
          <w:szCs w:val="22"/>
          <w:shd w:val="clear" w:color="auto" w:fill="FEFEFE"/>
          <w:lang w:val="en-GB"/>
        </w:rPr>
        <w:t xml:space="preserve">New Forests:  </w:t>
      </w:r>
      <w:r w:rsidRPr="00DA2766">
        <w:rPr>
          <w:rFonts w:cs="Calibri Light"/>
          <w:sz w:val="22"/>
          <w:szCs w:val="22"/>
          <w:shd w:val="clear" w:color="auto" w:fill="FEFEFE"/>
          <w:lang w:val="en-GB"/>
        </w:rPr>
        <w:t>81-99.</w:t>
      </w:r>
      <w:r w:rsidR="00F435DE" w:rsidRPr="009D42AB">
        <w:rPr>
          <w:rFonts w:cs="Noto Sans"/>
          <w:color w:val="222222"/>
          <w:spacing w:val="5"/>
          <w:sz w:val="22"/>
          <w:szCs w:val="22"/>
          <w:shd w:val="clear" w:color="auto" w:fill="F7F7F7"/>
        </w:rPr>
        <w:t xml:space="preserve"> </w:t>
      </w:r>
      <w:hyperlink r:id="rId38" w:history="1">
        <w:r w:rsidRPr="009D42AB">
          <w:rPr>
            <w:rStyle w:val="Hyperlink"/>
            <w:rFonts w:cs="Noto Sans"/>
            <w:spacing w:val="5"/>
            <w:sz w:val="22"/>
            <w:szCs w:val="22"/>
            <w:shd w:val="clear" w:color="auto" w:fill="F7F7F7"/>
          </w:rPr>
          <w:t>doi.org/10.1007/s11056-019-09720-1</w:t>
        </w:r>
      </w:hyperlink>
      <w:r w:rsidRPr="009D42AB">
        <w:rPr>
          <w:rFonts w:cs="Noto Sans"/>
          <w:color w:val="222222"/>
          <w:spacing w:val="5"/>
          <w:sz w:val="22"/>
          <w:szCs w:val="22"/>
          <w:shd w:val="clear" w:color="auto" w:fill="F7F7F7"/>
        </w:rPr>
        <w:t>.</w:t>
      </w:r>
    </w:p>
    <w:p w:rsidR="00615F99" w:rsidRDefault="00BF79C3" w:rsidP="00BF79C3">
      <w:pPr>
        <w:widowControl/>
        <w:shd w:val="clear" w:color="auto" w:fill="FFFFFF" w:themeFill="background1"/>
        <w:tabs>
          <w:tab w:val="left" w:pos="2160"/>
          <w:tab w:val="left" w:pos="2880"/>
          <w:tab w:val="left" w:pos="3600"/>
          <w:tab w:val="left" w:pos="4320"/>
          <w:tab w:val="left" w:pos="5040"/>
          <w:tab w:val="left" w:pos="5760"/>
          <w:tab w:val="left" w:pos="6480"/>
          <w:tab w:val="left" w:pos="7200"/>
          <w:tab w:val="left" w:pos="7920"/>
        </w:tabs>
        <w:ind w:left="426" w:hanging="426"/>
        <w:rPr>
          <w:rFonts w:cs="Calibri Light"/>
          <w:sz w:val="22"/>
          <w:szCs w:val="22"/>
          <w:shd w:val="clear" w:color="auto" w:fill="FEFEFE"/>
          <w:lang w:val="en-GB"/>
        </w:rPr>
      </w:pPr>
      <w:r>
        <w:rPr>
          <w:rFonts w:cs="Calibri Light"/>
          <w:sz w:val="22"/>
          <w:szCs w:val="22"/>
          <w:shd w:val="clear" w:color="auto" w:fill="FEFEFE"/>
          <w:lang w:val="en-GB"/>
        </w:rPr>
        <w:tab/>
      </w:r>
      <w:hyperlink r:id="rId39" w:history="1">
        <w:r w:rsidRPr="00ED77B8">
          <w:rPr>
            <w:rStyle w:val="Hyperlink"/>
            <w:rFonts w:cs="Calibri Light"/>
            <w:sz w:val="22"/>
            <w:szCs w:val="22"/>
            <w:shd w:val="clear" w:color="auto" w:fill="FEFEFE"/>
            <w:lang w:val="en-GB"/>
          </w:rPr>
          <w:t>www.forru.org/library/0000046</w:t>
        </w:r>
      </w:hyperlink>
    </w:p>
    <w:p w:rsidR="003B5D01" w:rsidRDefault="00F435DE" w:rsidP="003B5D01">
      <w:pPr>
        <w:widowControl/>
        <w:shd w:val="clear" w:color="auto" w:fill="FFFFFF" w:themeFill="background1"/>
        <w:tabs>
          <w:tab w:val="left" w:pos="2160"/>
          <w:tab w:val="left" w:pos="2880"/>
          <w:tab w:val="left" w:pos="3600"/>
          <w:tab w:val="left" w:pos="4320"/>
          <w:tab w:val="left" w:pos="5040"/>
          <w:tab w:val="left" w:pos="5760"/>
          <w:tab w:val="left" w:pos="6480"/>
          <w:tab w:val="left" w:pos="7200"/>
          <w:tab w:val="left" w:pos="7920"/>
        </w:tabs>
        <w:ind w:left="426" w:hanging="426"/>
        <w:rPr>
          <w:rFonts w:cs="Calibri Light"/>
          <w:sz w:val="22"/>
          <w:szCs w:val="22"/>
          <w:shd w:val="clear" w:color="auto" w:fill="FEFEFE"/>
          <w:lang w:val="en-GB"/>
        </w:rPr>
      </w:pPr>
      <w:r w:rsidRPr="00DA2766">
        <w:rPr>
          <w:rFonts w:cs="Calibri Light"/>
          <w:sz w:val="22"/>
          <w:szCs w:val="22"/>
          <w:shd w:val="clear" w:color="auto" w:fill="FEFEFE"/>
          <w:lang w:val="en-GB"/>
        </w:rPr>
        <w:t>Elliott, S., S. Chairuangsri, C. Kuaraksa, S. Sangkum, K. Sinhaseni, D. Shannon, P. Nippanon &amp; B. Manohan. 2019. Collaboration and conflict - developing forest restoration techniques for northern Thailand’s upper watersheds whilst meeting the needs of science and communities. </w:t>
      </w:r>
      <w:r w:rsidRPr="003B5D01">
        <w:rPr>
          <w:rFonts w:cs="Calibri Light"/>
          <w:b/>
          <w:bCs/>
          <w:i/>
          <w:iCs/>
          <w:sz w:val="22"/>
          <w:szCs w:val="22"/>
          <w:shd w:val="clear" w:color="auto" w:fill="FEFEFE"/>
          <w:lang w:val="en-GB"/>
        </w:rPr>
        <w:t xml:space="preserve">Forests </w:t>
      </w:r>
      <w:r w:rsidRPr="00DA2766">
        <w:rPr>
          <w:rFonts w:cs="Calibri Light"/>
          <w:sz w:val="22"/>
          <w:szCs w:val="22"/>
          <w:shd w:val="clear" w:color="auto" w:fill="FEFEFE"/>
          <w:lang w:val="en-GB"/>
        </w:rPr>
        <w:t xml:space="preserve">10(9): 732; </w:t>
      </w:r>
      <w:hyperlink r:id="rId40" w:history="1">
        <w:r w:rsidR="00615F99" w:rsidRPr="00DA2766">
          <w:rPr>
            <w:rFonts w:cs="Calibri Light"/>
            <w:shd w:val="clear" w:color="auto" w:fill="FEFEFE"/>
            <w:lang w:val="en-GB"/>
          </w:rPr>
          <w:t>doi.org/10.3390/f10090732</w:t>
        </w:r>
      </w:hyperlink>
      <w:r w:rsidR="00615F99" w:rsidRPr="00DA2766">
        <w:rPr>
          <w:rFonts w:cs="Calibri Light"/>
          <w:sz w:val="22"/>
          <w:szCs w:val="22"/>
          <w:shd w:val="clear" w:color="auto" w:fill="FEFEFE"/>
          <w:lang w:val="en-GB"/>
        </w:rPr>
        <w:t>.</w:t>
      </w:r>
    </w:p>
    <w:p w:rsidR="00BF79C3" w:rsidRDefault="00BF79C3" w:rsidP="003B5D01">
      <w:pPr>
        <w:widowControl/>
        <w:shd w:val="clear" w:color="auto" w:fill="FFFFFF" w:themeFill="background1"/>
        <w:tabs>
          <w:tab w:val="left" w:pos="2160"/>
          <w:tab w:val="left" w:pos="2880"/>
          <w:tab w:val="left" w:pos="3600"/>
          <w:tab w:val="left" w:pos="4320"/>
          <w:tab w:val="left" w:pos="5040"/>
          <w:tab w:val="left" w:pos="5760"/>
          <w:tab w:val="left" w:pos="6480"/>
          <w:tab w:val="left" w:pos="7200"/>
          <w:tab w:val="left" w:pos="7920"/>
        </w:tabs>
        <w:ind w:left="426" w:hanging="426"/>
        <w:rPr>
          <w:rFonts w:cs="Calibri Light"/>
          <w:sz w:val="22"/>
          <w:szCs w:val="22"/>
          <w:shd w:val="clear" w:color="auto" w:fill="FEFEFE"/>
          <w:lang w:val="en-GB"/>
        </w:rPr>
      </w:pPr>
      <w:r>
        <w:rPr>
          <w:rFonts w:cs="Calibri Light"/>
          <w:sz w:val="22"/>
          <w:szCs w:val="22"/>
          <w:shd w:val="clear" w:color="auto" w:fill="FEFEFE"/>
          <w:lang w:val="en-GB"/>
        </w:rPr>
        <w:tab/>
      </w:r>
      <w:hyperlink r:id="rId41" w:history="1">
        <w:r w:rsidRPr="00ED77B8">
          <w:rPr>
            <w:rStyle w:val="Hyperlink"/>
            <w:rFonts w:cs="Calibri Light"/>
            <w:sz w:val="22"/>
            <w:szCs w:val="22"/>
            <w:shd w:val="clear" w:color="auto" w:fill="FEFEFE"/>
            <w:lang w:val="en-GB"/>
          </w:rPr>
          <w:t>www.forru.org/library/0000065</w:t>
        </w:r>
      </w:hyperlink>
    </w:p>
    <w:p w:rsidR="00F435DE" w:rsidRPr="009D42AB" w:rsidRDefault="00615F99" w:rsidP="003B5D01">
      <w:pPr>
        <w:widowControl/>
        <w:shd w:val="clear" w:color="auto" w:fill="FFFFFF" w:themeFill="background1"/>
        <w:tabs>
          <w:tab w:val="left" w:pos="2160"/>
          <w:tab w:val="left" w:pos="2880"/>
          <w:tab w:val="left" w:pos="3600"/>
          <w:tab w:val="left" w:pos="4320"/>
          <w:tab w:val="left" w:pos="5040"/>
          <w:tab w:val="left" w:pos="5760"/>
          <w:tab w:val="left" w:pos="6480"/>
          <w:tab w:val="left" w:pos="7200"/>
          <w:tab w:val="left" w:pos="7920"/>
        </w:tabs>
        <w:ind w:left="426" w:hanging="426"/>
        <w:rPr>
          <w:rFonts w:cs="Calibri Light"/>
          <w:sz w:val="22"/>
          <w:szCs w:val="22"/>
          <w:shd w:val="clear" w:color="auto" w:fill="FEFEFE"/>
          <w:lang w:val="en-GB"/>
        </w:rPr>
      </w:pPr>
      <w:r w:rsidRPr="00DA2766">
        <w:rPr>
          <w:rFonts w:cs="Calibri Light"/>
          <w:sz w:val="22"/>
          <w:szCs w:val="22"/>
          <w:shd w:val="clear" w:color="auto" w:fill="FEFEFE"/>
          <w:lang w:val="en-GB"/>
        </w:rPr>
        <w:t xml:space="preserve">Elliott, S., 2019. The science and sociology of restoring Asia’s tropical forest ecosystems. </w:t>
      </w:r>
      <w:r w:rsidRPr="003B5D01">
        <w:rPr>
          <w:rFonts w:cs="Calibri Light"/>
          <w:b/>
          <w:bCs/>
          <w:i/>
          <w:iCs/>
          <w:sz w:val="22"/>
          <w:szCs w:val="22"/>
          <w:shd w:val="clear" w:color="auto" w:fill="FEFEFE"/>
          <w:lang w:val="en-GB"/>
        </w:rPr>
        <w:t>Env. Asia Special Issue</w:t>
      </w:r>
      <w:r w:rsidRPr="00DA2766">
        <w:rPr>
          <w:rFonts w:cs="Calibri Light"/>
          <w:sz w:val="22"/>
          <w:szCs w:val="22"/>
          <w:shd w:val="clear" w:color="auto" w:fill="FEFEFE"/>
          <w:lang w:val="en-GB"/>
        </w:rPr>
        <w:t xml:space="preserve"> 12:1-9. DOI 10.14456/ea.2019.57.</w:t>
      </w:r>
    </w:p>
    <w:p w:rsidR="00615F99" w:rsidRPr="009D42AB" w:rsidRDefault="003B5D01" w:rsidP="003B5D01">
      <w:pPr>
        <w:widowControl/>
        <w:shd w:val="clear" w:color="auto" w:fill="FFFFFF" w:themeFill="background1"/>
        <w:tabs>
          <w:tab w:val="left" w:pos="2160"/>
          <w:tab w:val="left" w:pos="2880"/>
          <w:tab w:val="left" w:pos="3600"/>
          <w:tab w:val="left" w:pos="4320"/>
          <w:tab w:val="left" w:pos="5040"/>
          <w:tab w:val="left" w:pos="5760"/>
          <w:tab w:val="left" w:pos="6480"/>
          <w:tab w:val="left" w:pos="7200"/>
          <w:tab w:val="left" w:pos="7920"/>
        </w:tabs>
        <w:ind w:left="426" w:hanging="426"/>
        <w:rPr>
          <w:rFonts w:cs="Calibri Light"/>
          <w:sz w:val="22"/>
          <w:szCs w:val="22"/>
          <w:shd w:val="clear" w:color="auto" w:fill="FEFEFE"/>
          <w:lang w:val="en-GB"/>
        </w:rPr>
      </w:pPr>
      <w:r>
        <w:rPr>
          <w:rFonts w:cs="Calibri Light"/>
          <w:shd w:val="clear" w:color="auto" w:fill="FEFEFE"/>
          <w:lang w:val="en-GB"/>
        </w:rPr>
        <w:tab/>
      </w:r>
      <w:hyperlink r:id="rId42" w:history="1">
        <w:r w:rsidRPr="00ED77B8">
          <w:rPr>
            <w:rStyle w:val="Hyperlink"/>
            <w:rFonts w:cs="Calibri Light"/>
            <w:shd w:val="clear" w:color="auto" w:fill="FEFEFE"/>
            <w:lang w:val="en-GB"/>
          </w:rPr>
          <w:t>www.forru.org/library/0000047</w:t>
        </w:r>
      </w:hyperlink>
    </w:p>
    <w:p w:rsidR="00EC5295" w:rsidRPr="009D42AB" w:rsidRDefault="00EC5295" w:rsidP="003B5D01">
      <w:pPr>
        <w:widowControl/>
        <w:shd w:val="clear" w:color="auto" w:fill="FFFFFF" w:themeFill="background1"/>
        <w:tabs>
          <w:tab w:val="left" w:pos="2160"/>
          <w:tab w:val="left" w:pos="2880"/>
          <w:tab w:val="left" w:pos="3600"/>
          <w:tab w:val="left" w:pos="4320"/>
          <w:tab w:val="left" w:pos="5040"/>
          <w:tab w:val="left" w:pos="5760"/>
          <w:tab w:val="left" w:pos="6480"/>
          <w:tab w:val="left" w:pos="7200"/>
          <w:tab w:val="left" w:pos="7920"/>
        </w:tabs>
        <w:ind w:left="426" w:hanging="426"/>
        <w:rPr>
          <w:rFonts w:cs="Calibri Light"/>
          <w:sz w:val="22"/>
          <w:szCs w:val="22"/>
          <w:shd w:val="clear" w:color="auto" w:fill="FEFEFE"/>
          <w:lang w:val="en-GB"/>
        </w:rPr>
      </w:pPr>
      <w:r w:rsidRPr="009D42AB">
        <w:rPr>
          <w:rFonts w:cs="Calibri Light"/>
          <w:sz w:val="22"/>
          <w:szCs w:val="22"/>
          <w:shd w:val="clear" w:color="auto" w:fill="FEFEFE"/>
          <w:lang w:val="en-GB"/>
        </w:rPr>
        <w:t>Elliott, S., G. Gale &amp; M. Robertson (Eds), 2020. Automated Forest Restoration: Could Robots Revive Rain Forests? FORRU-CMU, Chiang Mai Thailand, 2015, 254 pp</w:t>
      </w:r>
      <w:r w:rsidR="00F435DE" w:rsidRPr="009D42AB">
        <w:rPr>
          <w:rFonts w:cs="Calibri Light"/>
          <w:sz w:val="22"/>
          <w:szCs w:val="22"/>
          <w:shd w:val="clear" w:color="auto" w:fill="FEFEFE"/>
          <w:lang w:val="en-GB"/>
        </w:rPr>
        <w:t xml:space="preserve">. </w:t>
      </w:r>
      <w:hyperlink r:id="rId43" w:history="1">
        <w:r w:rsidR="00BF79C3" w:rsidRPr="00ED77B8">
          <w:rPr>
            <w:rStyle w:val="Hyperlink"/>
            <w:lang w:val="en-GB"/>
          </w:rPr>
          <w:t>www.forru.org/library/0000099</w:t>
        </w:r>
      </w:hyperlink>
    </w:p>
    <w:p w:rsidR="00F435DE" w:rsidRDefault="00F435DE" w:rsidP="003B5D01">
      <w:pPr>
        <w:widowControl/>
        <w:shd w:val="clear" w:color="auto" w:fill="FFFFFF" w:themeFill="background1"/>
        <w:tabs>
          <w:tab w:val="left" w:pos="2160"/>
          <w:tab w:val="left" w:pos="2880"/>
          <w:tab w:val="left" w:pos="3600"/>
          <w:tab w:val="left" w:pos="4320"/>
          <w:tab w:val="left" w:pos="5040"/>
          <w:tab w:val="left" w:pos="5760"/>
          <w:tab w:val="left" w:pos="6480"/>
          <w:tab w:val="left" w:pos="7200"/>
          <w:tab w:val="left" w:pos="7920"/>
        </w:tabs>
        <w:ind w:left="426" w:hanging="426"/>
        <w:rPr>
          <w:rFonts w:cs="Calibri Light"/>
          <w:sz w:val="22"/>
          <w:szCs w:val="22"/>
          <w:shd w:val="clear" w:color="auto" w:fill="FEFEFE"/>
          <w:lang w:val="en-GB"/>
        </w:rPr>
      </w:pPr>
      <w:r w:rsidRPr="00DA2766">
        <w:rPr>
          <w:rFonts w:cs="Calibri Light"/>
          <w:sz w:val="22"/>
          <w:szCs w:val="22"/>
          <w:shd w:val="clear" w:color="auto" w:fill="FEFEFE"/>
          <w:lang w:val="en-GB"/>
        </w:rPr>
        <w:t>Di Sacco, A., K. Hardwick, D. Blakesley, P.H.S. Brancalion, E. Breman, L.C. Rebola, S. Chomba, K. Dixon, S. Elliott, G. Ruyonga, K. Shaw, P. Smith, R.J. Smith &amp; A. Antonelli, 2021. Ten guidelines for tree planting initiatives to optimise carbon sequestration, biodiversity recovery and livelihood benefits. </w:t>
      </w:r>
      <w:r w:rsidRPr="003B5D01">
        <w:rPr>
          <w:rFonts w:cs="Calibri Light"/>
          <w:b/>
          <w:bCs/>
          <w:i/>
          <w:iCs/>
          <w:sz w:val="22"/>
          <w:szCs w:val="22"/>
          <w:shd w:val="clear" w:color="auto" w:fill="FEFEFE"/>
          <w:lang w:val="en-GB"/>
        </w:rPr>
        <w:t>Global Change Biology</w:t>
      </w:r>
      <w:r w:rsidRPr="00DA2766">
        <w:rPr>
          <w:rFonts w:cs="Calibri Light"/>
          <w:i/>
          <w:iCs/>
          <w:shd w:val="clear" w:color="auto" w:fill="FEFEFE"/>
          <w:lang w:val="en-GB"/>
        </w:rPr>
        <w:t> </w:t>
      </w:r>
      <w:r w:rsidRPr="00DA2766">
        <w:rPr>
          <w:rFonts w:cs="Calibri Light"/>
          <w:sz w:val="22"/>
          <w:szCs w:val="22"/>
          <w:shd w:val="clear" w:color="auto" w:fill="FEFEFE"/>
          <w:lang w:val="en-GB"/>
        </w:rPr>
        <w:t>27:1328-</w:t>
      </w:r>
      <w:r w:rsidR="009D42AB" w:rsidRPr="00DA2766">
        <w:rPr>
          <w:rFonts w:cs="Calibri Light"/>
          <w:sz w:val="22"/>
          <w:szCs w:val="22"/>
          <w:shd w:val="clear" w:color="auto" w:fill="FEFEFE"/>
          <w:lang w:val="en-GB"/>
        </w:rPr>
        <w:t>1348. (</w:t>
      </w:r>
      <w:r w:rsidRPr="00DA2766">
        <w:rPr>
          <w:rFonts w:cs="Calibri Light"/>
          <w:sz w:val="22"/>
          <w:szCs w:val="22"/>
          <w:shd w:val="clear" w:color="auto" w:fill="FEFEFE"/>
          <w:lang w:val="en-GB"/>
        </w:rPr>
        <w:t xml:space="preserve">doi.org/10.1111/gcb.15498). </w:t>
      </w:r>
      <w:hyperlink r:id="rId44" w:history="1">
        <w:r w:rsidRPr="00BF79C3">
          <w:rPr>
            <w:rStyle w:val="Hyperlink"/>
            <w:lang w:val="en-GB"/>
          </w:rPr>
          <w:t>www.forru.org/library/0000207</w:t>
        </w:r>
      </w:hyperlink>
    </w:p>
    <w:p w:rsidR="00DE54FC" w:rsidRDefault="00DE54FC" w:rsidP="00DE54FC">
      <w:pPr>
        <w:widowControl/>
        <w:tabs>
          <w:tab w:val="left" w:pos="284"/>
          <w:tab w:val="num" w:pos="851"/>
          <w:tab w:val="left" w:pos="2160"/>
          <w:tab w:val="left" w:pos="2880"/>
          <w:tab w:val="left" w:pos="3600"/>
          <w:tab w:val="left" w:pos="4320"/>
          <w:tab w:val="left" w:pos="5040"/>
          <w:tab w:val="left" w:pos="5760"/>
          <w:tab w:val="left" w:pos="6480"/>
          <w:tab w:val="left" w:pos="7200"/>
          <w:tab w:val="left" w:pos="7920"/>
        </w:tabs>
        <w:rPr>
          <w:rFonts w:asciiTheme="minorHAnsi" w:hAnsiTheme="minorHAnsi" w:cs="Calibri Light"/>
          <w:sz w:val="22"/>
          <w:szCs w:val="22"/>
          <w:shd w:val="clear" w:color="auto" w:fill="FEFEFE"/>
          <w:lang w:val="en-GB"/>
        </w:rPr>
      </w:pPr>
    </w:p>
    <w:p w:rsidR="008E2C80" w:rsidRPr="00115CBA" w:rsidRDefault="008E2C80" w:rsidP="00890988">
      <w:pPr>
        <w:pStyle w:val="List"/>
        <w:numPr>
          <w:ilvl w:val="0"/>
          <w:numId w:val="3"/>
        </w:numPr>
        <w:rPr>
          <w:rFonts w:asciiTheme="minorHAnsi" w:hAnsiTheme="minorHAnsi"/>
          <w:b/>
          <w:bCs/>
          <w:szCs w:val="22"/>
        </w:rPr>
      </w:pPr>
      <w:r w:rsidRPr="00115CBA">
        <w:rPr>
          <w:rFonts w:asciiTheme="minorHAnsi" w:hAnsiTheme="minorHAnsi"/>
          <w:b/>
          <w:bCs/>
          <w:szCs w:val="22"/>
        </w:rPr>
        <w:t>Income and Expenditure statement for the most recent fiscal year</w:t>
      </w:r>
    </w:p>
    <w:p w:rsidR="00ED35BE" w:rsidRPr="004370AE" w:rsidRDefault="00ED35BE" w:rsidP="00ED35BE">
      <w:pPr>
        <w:rPr>
          <w:rFonts w:ascii="Calibri Light" w:hAnsi="Calibri Light" w:cs="Calibri Light"/>
          <w:sz w:val="24"/>
          <w:szCs w:val="24"/>
          <w:shd w:val="clear" w:color="auto" w:fill="FEFEFE"/>
          <w:lang w:val="en-GB"/>
        </w:rPr>
      </w:pPr>
    </w:p>
    <w:p w:rsidR="00ED35BE" w:rsidRPr="001F5E4B" w:rsidRDefault="00ED35BE" w:rsidP="00ED35BE">
      <w:pPr>
        <w:rPr>
          <w:rFonts w:asciiTheme="minorHAnsi" w:hAnsiTheme="minorHAnsi" w:cs="Calibri Light"/>
          <w:sz w:val="24"/>
          <w:szCs w:val="24"/>
          <w:shd w:val="clear" w:color="auto" w:fill="FEFEFE"/>
          <w:lang w:val="en-GB"/>
        </w:rPr>
      </w:pPr>
      <w:r w:rsidRPr="001F5E4B">
        <w:rPr>
          <w:rFonts w:asciiTheme="minorHAnsi" w:hAnsiTheme="minorHAnsi" w:cs="Calibri Light"/>
          <w:sz w:val="24"/>
          <w:szCs w:val="24"/>
          <w:shd w:val="clear" w:color="auto" w:fill="FEFEFE"/>
          <w:lang w:val="en-GB"/>
        </w:rPr>
        <w:t xml:space="preserve">FORRU-CMU is a research unit within Chiang Mai University. </w:t>
      </w:r>
      <w:r w:rsidR="00BF79C3">
        <w:rPr>
          <w:rFonts w:asciiTheme="minorHAnsi" w:hAnsiTheme="minorHAnsi" w:cs="Calibri Light"/>
          <w:sz w:val="24"/>
          <w:szCs w:val="24"/>
          <w:shd w:val="clear" w:color="auto" w:fill="FEFEFE"/>
          <w:lang w:val="en-GB"/>
        </w:rPr>
        <w:t>T</w:t>
      </w:r>
      <w:r w:rsidRPr="001F5E4B">
        <w:rPr>
          <w:rFonts w:asciiTheme="minorHAnsi" w:hAnsiTheme="minorHAnsi" w:cs="Calibri Light"/>
          <w:sz w:val="24"/>
          <w:szCs w:val="24"/>
          <w:shd w:val="clear" w:color="auto" w:fill="FEFEFE"/>
          <w:lang w:val="en-GB"/>
        </w:rPr>
        <w:t>he unit’s research and educational activities are funded solely by research grants (from both Thailand government and foundation sources), private sector CSR and individual donations.</w:t>
      </w:r>
    </w:p>
    <w:p w:rsidR="00713E1E" w:rsidRDefault="00713E1E">
      <w:pPr>
        <w:widowControl/>
        <w:jc w:val="left"/>
        <w:rPr>
          <w:rFonts w:asciiTheme="minorHAnsi" w:hAnsiTheme="minorHAnsi" w:cs="Calibri Light"/>
          <w:b/>
          <w:bCs/>
          <w:sz w:val="24"/>
          <w:szCs w:val="24"/>
          <w:shd w:val="clear" w:color="auto" w:fill="FEFEFE"/>
          <w:lang w:val="en-GB"/>
        </w:rPr>
      </w:pPr>
    </w:p>
    <w:p w:rsidR="001F5E4B" w:rsidRPr="001F5E4B" w:rsidRDefault="001F5E4B" w:rsidP="00ED35BE">
      <w:pPr>
        <w:rPr>
          <w:rFonts w:asciiTheme="minorHAnsi" w:hAnsiTheme="minorHAnsi" w:cs="Calibri Light"/>
          <w:b/>
          <w:bCs/>
          <w:sz w:val="24"/>
          <w:szCs w:val="24"/>
          <w:shd w:val="clear" w:color="auto" w:fill="FEFEFE"/>
          <w:lang w:val="en-GB"/>
        </w:rPr>
      </w:pPr>
      <w:r w:rsidRPr="001F5E4B">
        <w:rPr>
          <w:rFonts w:asciiTheme="minorHAnsi" w:hAnsiTheme="minorHAnsi" w:cs="Calibri Light"/>
          <w:b/>
          <w:bCs/>
          <w:sz w:val="24"/>
          <w:szCs w:val="24"/>
          <w:shd w:val="clear" w:color="auto" w:fill="FEFEFE"/>
          <w:lang w:val="en-GB"/>
        </w:rPr>
        <w:t>Financial s</w:t>
      </w:r>
      <w:r w:rsidR="00C45927">
        <w:rPr>
          <w:rFonts w:asciiTheme="minorHAnsi" w:hAnsiTheme="minorHAnsi" w:cs="Calibri Light"/>
          <w:b/>
          <w:bCs/>
          <w:sz w:val="24"/>
          <w:szCs w:val="24"/>
          <w:shd w:val="clear" w:color="auto" w:fill="FEFEFE"/>
          <w:lang w:val="en-GB"/>
        </w:rPr>
        <w:t>ummary FORRU-CMU 1/10/</w:t>
      </w:r>
      <w:r w:rsidR="00713E1E">
        <w:rPr>
          <w:rFonts w:asciiTheme="minorHAnsi" w:hAnsiTheme="minorHAnsi" w:cs="Calibri Light"/>
          <w:b/>
          <w:bCs/>
          <w:sz w:val="24"/>
          <w:szCs w:val="24"/>
          <w:shd w:val="clear" w:color="auto" w:fill="FEFEFE"/>
          <w:lang w:val="en-GB"/>
        </w:rPr>
        <w:t>20</w:t>
      </w:r>
      <w:r w:rsidR="00C45927">
        <w:rPr>
          <w:rFonts w:asciiTheme="minorHAnsi" w:hAnsiTheme="minorHAnsi" w:cs="Calibri Light"/>
          <w:b/>
          <w:bCs/>
          <w:sz w:val="24"/>
          <w:szCs w:val="24"/>
          <w:shd w:val="clear" w:color="auto" w:fill="FEFEFE"/>
          <w:lang w:val="en-GB"/>
        </w:rPr>
        <w:t>-30/9/2</w:t>
      </w:r>
      <w:r w:rsidR="00713E1E">
        <w:rPr>
          <w:rFonts w:asciiTheme="minorHAnsi" w:hAnsiTheme="minorHAnsi" w:cs="Calibri Light"/>
          <w:b/>
          <w:bCs/>
          <w:sz w:val="24"/>
          <w:szCs w:val="24"/>
          <w:shd w:val="clear" w:color="auto" w:fill="FEFEFE"/>
          <w:lang w:val="en-GB"/>
        </w:rPr>
        <w:t>1</w:t>
      </w:r>
      <w:r w:rsidRPr="001F5E4B">
        <w:rPr>
          <w:rFonts w:asciiTheme="minorHAnsi" w:hAnsiTheme="minorHAnsi" w:cs="Calibri Light"/>
          <w:b/>
          <w:bCs/>
          <w:sz w:val="24"/>
          <w:szCs w:val="24"/>
          <w:shd w:val="clear" w:color="auto" w:fill="FEFEFE"/>
          <w:lang w:val="en-GB"/>
        </w:rPr>
        <w:t>:</w:t>
      </w:r>
    </w:p>
    <w:p w:rsidR="001F5E4B" w:rsidRPr="00BA2CE6" w:rsidRDefault="001F5E4B" w:rsidP="00ED35BE">
      <w:pPr>
        <w:rPr>
          <w:rFonts w:asciiTheme="minorHAnsi" w:hAnsiTheme="minorHAnsi" w:cs="Calibri Light"/>
          <w:sz w:val="8"/>
          <w:szCs w:val="8"/>
          <w:shd w:val="clear" w:color="auto" w:fill="FEFEFE"/>
          <w:lang w:val="en-GB"/>
        </w:rPr>
      </w:pPr>
    </w:p>
    <w:p w:rsidR="001F5E4B" w:rsidRPr="00BA2CE6" w:rsidRDefault="001F5E4B" w:rsidP="00ED35BE">
      <w:pPr>
        <w:rPr>
          <w:rFonts w:asciiTheme="minorHAnsi" w:hAnsiTheme="minorHAnsi" w:cs="Calibri Light"/>
          <w:sz w:val="16"/>
          <w:szCs w:val="16"/>
          <w:shd w:val="clear" w:color="auto" w:fill="FEFEFE"/>
          <w:lang w:val="en-GB"/>
        </w:rPr>
      </w:pPr>
    </w:p>
    <w:tbl>
      <w:tblPr>
        <w:tblW w:w="7060" w:type="dxa"/>
        <w:jc w:val="center"/>
        <w:tblLook w:val="04A0"/>
      </w:tblPr>
      <w:tblGrid>
        <w:gridCol w:w="3900"/>
        <w:gridCol w:w="1340"/>
        <w:gridCol w:w="1820"/>
      </w:tblGrid>
      <w:tr w:rsidR="00713E1E" w:rsidRPr="00713E1E" w:rsidTr="00713E1E">
        <w:trPr>
          <w:trHeight w:val="612"/>
          <w:jc w:val="center"/>
        </w:trPr>
        <w:tc>
          <w:tcPr>
            <w:tcW w:w="3900" w:type="dxa"/>
            <w:tcBorders>
              <w:top w:val="single" w:sz="8" w:space="0" w:color="auto"/>
              <w:left w:val="single" w:sz="8" w:space="0" w:color="auto"/>
              <w:bottom w:val="single" w:sz="8" w:space="0" w:color="auto"/>
              <w:right w:val="single" w:sz="8" w:space="0" w:color="auto"/>
            </w:tcBorders>
            <w:shd w:val="clear" w:color="000000" w:fill="EBF1DE"/>
            <w:noWrap/>
            <w:vAlign w:val="center"/>
            <w:hideMark/>
          </w:tcPr>
          <w:p w:rsidR="00713E1E" w:rsidRPr="00713E1E" w:rsidRDefault="00713E1E" w:rsidP="00713E1E">
            <w:pPr>
              <w:widowControl/>
              <w:jc w:val="left"/>
              <w:rPr>
                <w:rFonts w:eastAsia="Times New Roman" w:cs="Calibri"/>
                <w:b/>
                <w:bCs/>
                <w:color w:val="000000"/>
                <w:kern w:val="0"/>
                <w:sz w:val="24"/>
                <w:szCs w:val="24"/>
                <w:lang w:eastAsia="en-US" w:bidi="th-TH"/>
              </w:rPr>
            </w:pPr>
            <w:r w:rsidRPr="00713E1E">
              <w:rPr>
                <w:rFonts w:eastAsia="Times New Roman" w:cs="Calibri"/>
                <w:b/>
                <w:bCs/>
                <w:color w:val="000000"/>
                <w:kern w:val="0"/>
                <w:sz w:val="24"/>
                <w:szCs w:val="24"/>
                <w:lang w:val="en-GB" w:eastAsia="en-US" w:bidi="th-TH"/>
              </w:rPr>
              <w:t>Income</w:t>
            </w:r>
          </w:p>
        </w:tc>
        <w:tc>
          <w:tcPr>
            <w:tcW w:w="1340" w:type="dxa"/>
            <w:tcBorders>
              <w:top w:val="single" w:sz="8" w:space="0" w:color="auto"/>
              <w:left w:val="nil"/>
              <w:bottom w:val="single" w:sz="8" w:space="0" w:color="auto"/>
              <w:right w:val="single" w:sz="8" w:space="0" w:color="auto"/>
            </w:tcBorders>
            <w:shd w:val="clear" w:color="000000" w:fill="EBF1DE"/>
            <w:noWrap/>
            <w:vAlign w:val="center"/>
            <w:hideMark/>
          </w:tcPr>
          <w:p w:rsidR="00713E1E" w:rsidRPr="00713E1E" w:rsidRDefault="00713E1E" w:rsidP="00713E1E">
            <w:pPr>
              <w:widowControl/>
              <w:jc w:val="right"/>
              <w:rPr>
                <w:rFonts w:eastAsia="Times New Roman" w:cs="Calibri"/>
                <w:b/>
                <w:bCs/>
                <w:color w:val="000000"/>
                <w:kern w:val="0"/>
                <w:sz w:val="24"/>
                <w:szCs w:val="24"/>
                <w:lang w:eastAsia="en-US" w:bidi="th-TH"/>
              </w:rPr>
            </w:pPr>
            <w:r w:rsidRPr="00713E1E">
              <w:rPr>
                <w:rFonts w:eastAsia="Times New Roman" w:cs="Calibri"/>
                <w:b/>
                <w:bCs/>
                <w:color w:val="000000"/>
                <w:kern w:val="0"/>
                <w:sz w:val="24"/>
                <w:szCs w:val="24"/>
                <w:lang w:val="en-GB" w:eastAsia="en-US" w:bidi="th-TH"/>
              </w:rPr>
              <w:t>THB</w:t>
            </w:r>
          </w:p>
        </w:tc>
        <w:tc>
          <w:tcPr>
            <w:tcW w:w="1820" w:type="dxa"/>
            <w:tcBorders>
              <w:top w:val="single" w:sz="8" w:space="0" w:color="auto"/>
              <w:left w:val="nil"/>
              <w:bottom w:val="single" w:sz="8" w:space="0" w:color="auto"/>
              <w:right w:val="single" w:sz="8" w:space="0" w:color="auto"/>
            </w:tcBorders>
            <w:shd w:val="clear" w:color="000000" w:fill="EBF1DE"/>
            <w:vAlign w:val="center"/>
            <w:hideMark/>
          </w:tcPr>
          <w:p w:rsidR="00713E1E" w:rsidRPr="00713E1E" w:rsidRDefault="00713E1E" w:rsidP="00713E1E">
            <w:pPr>
              <w:widowControl/>
              <w:jc w:val="right"/>
              <w:rPr>
                <w:rFonts w:eastAsia="Times New Roman" w:cs="Calibri"/>
                <w:b/>
                <w:bCs/>
                <w:color w:val="000000"/>
                <w:kern w:val="0"/>
                <w:sz w:val="24"/>
                <w:szCs w:val="24"/>
                <w:lang w:eastAsia="en-US" w:bidi="th-TH"/>
              </w:rPr>
            </w:pPr>
            <w:r w:rsidRPr="00713E1E">
              <w:rPr>
                <w:rFonts w:eastAsia="Times New Roman" w:cs="Calibri"/>
                <w:b/>
                <w:bCs/>
                <w:color w:val="000000"/>
                <w:kern w:val="0"/>
                <w:sz w:val="24"/>
                <w:szCs w:val="24"/>
                <w:lang w:val="en-GB" w:eastAsia="en-US" w:bidi="th-TH"/>
              </w:rPr>
              <w:t xml:space="preserve">JPY </w:t>
            </w:r>
            <w:r w:rsidRPr="00713E1E">
              <w:rPr>
                <w:rFonts w:eastAsia="Times New Roman" w:cs="Calibri"/>
                <w:b/>
                <w:bCs/>
                <w:color w:val="000000"/>
                <w:kern w:val="0"/>
                <w:sz w:val="24"/>
                <w:szCs w:val="24"/>
                <w:lang w:val="en-GB" w:eastAsia="en-US" w:bidi="th-TH"/>
              </w:rPr>
              <w:br/>
              <w:t>@3.4797/THB</w:t>
            </w:r>
          </w:p>
        </w:tc>
      </w:tr>
      <w:tr w:rsidR="00713E1E" w:rsidRPr="00713E1E" w:rsidTr="00713E1E">
        <w:trPr>
          <w:trHeight w:val="324"/>
          <w:jc w:val="center"/>
        </w:trPr>
        <w:tc>
          <w:tcPr>
            <w:tcW w:w="3900" w:type="dxa"/>
            <w:tcBorders>
              <w:top w:val="nil"/>
              <w:left w:val="single" w:sz="8" w:space="0" w:color="auto"/>
              <w:bottom w:val="single" w:sz="8" w:space="0" w:color="auto"/>
              <w:right w:val="single" w:sz="8" w:space="0" w:color="auto"/>
            </w:tcBorders>
            <w:shd w:val="clear" w:color="auto" w:fill="auto"/>
            <w:noWrap/>
            <w:vAlign w:val="center"/>
            <w:hideMark/>
          </w:tcPr>
          <w:p w:rsidR="00713E1E" w:rsidRPr="00713E1E" w:rsidRDefault="00713E1E" w:rsidP="00713E1E">
            <w:pPr>
              <w:widowControl/>
              <w:jc w:val="right"/>
              <w:rPr>
                <w:rFonts w:eastAsia="Times New Roman" w:cs="Calibri"/>
                <w:color w:val="000000"/>
                <w:kern w:val="0"/>
                <w:sz w:val="24"/>
                <w:szCs w:val="24"/>
                <w:lang w:eastAsia="en-US" w:bidi="th-TH"/>
              </w:rPr>
            </w:pPr>
            <w:r w:rsidRPr="00713E1E">
              <w:rPr>
                <w:rFonts w:eastAsia="Times New Roman" w:cs="Calibri"/>
                <w:color w:val="000000"/>
                <w:kern w:val="0"/>
                <w:sz w:val="24"/>
                <w:szCs w:val="24"/>
                <w:lang w:val="en-GB" w:eastAsia="en-US" w:bidi="th-TH"/>
              </w:rPr>
              <w:t>Grants from donors</w:t>
            </w:r>
          </w:p>
        </w:tc>
        <w:tc>
          <w:tcPr>
            <w:tcW w:w="1340" w:type="dxa"/>
            <w:tcBorders>
              <w:top w:val="nil"/>
              <w:left w:val="nil"/>
              <w:bottom w:val="single" w:sz="8" w:space="0" w:color="auto"/>
              <w:right w:val="single" w:sz="8" w:space="0" w:color="auto"/>
            </w:tcBorders>
            <w:shd w:val="clear" w:color="auto" w:fill="auto"/>
            <w:noWrap/>
            <w:vAlign w:val="center"/>
            <w:hideMark/>
          </w:tcPr>
          <w:p w:rsidR="00713E1E" w:rsidRPr="00713E1E" w:rsidRDefault="00713E1E" w:rsidP="00713E1E">
            <w:pPr>
              <w:widowControl/>
              <w:jc w:val="right"/>
              <w:rPr>
                <w:rFonts w:eastAsia="Times New Roman" w:cs="Calibri"/>
                <w:color w:val="000000"/>
                <w:kern w:val="0"/>
                <w:sz w:val="24"/>
                <w:szCs w:val="24"/>
                <w:lang w:eastAsia="en-US" w:bidi="th-TH"/>
              </w:rPr>
            </w:pPr>
            <w:r w:rsidRPr="00713E1E">
              <w:rPr>
                <w:rFonts w:eastAsia="Times New Roman" w:cs="Calibri"/>
                <w:color w:val="000000"/>
                <w:kern w:val="0"/>
                <w:sz w:val="24"/>
                <w:szCs w:val="24"/>
                <w:lang w:val="en-GB" w:eastAsia="en-US" w:bidi="th-TH"/>
              </w:rPr>
              <w:t>1,902,845</w:t>
            </w:r>
          </w:p>
        </w:tc>
        <w:tc>
          <w:tcPr>
            <w:tcW w:w="1820" w:type="dxa"/>
            <w:tcBorders>
              <w:top w:val="nil"/>
              <w:left w:val="nil"/>
              <w:bottom w:val="single" w:sz="8" w:space="0" w:color="auto"/>
              <w:right w:val="single" w:sz="8" w:space="0" w:color="auto"/>
            </w:tcBorders>
            <w:shd w:val="clear" w:color="auto" w:fill="auto"/>
            <w:noWrap/>
            <w:vAlign w:val="center"/>
            <w:hideMark/>
          </w:tcPr>
          <w:p w:rsidR="00713E1E" w:rsidRPr="00713E1E" w:rsidRDefault="00713E1E" w:rsidP="00713E1E">
            <w:pPr>
              <w:widowControl/>
              <w:jc w:val="right"/>
              <w:rPr>
                <w:rFonts w:eastAsia="Times New Roman" w:cs="Calibri"/>
                <w:color w:val="000000"/>
                <w:kern w:val="0"/>
                <w:sz w:val="24"/>
                <w:szCs w:val="24"/>
                <w:lang w:eastAsia="en-US" w:bidi="th-TH"/>
              </w:rPr>
            </w:pPr>
            <w:r w:rsidRPr="00713E1E">
              <w:rPr>
                <w:rFonts w:eastAsia="Times New Roman" w:cs="Calibri"/>
                <w:color w:val="000000"/>
                <w:kern w:val="0"/>
                <w:sz w:val="24"/>
                <w:szCs w:val="24"/>
                <w:lang w:val="en-GB" w:eastAsia="en-US" w:bidi="th-TH"/>
              </w:rPr>
              <w:t>6,621,330</w:t>
            </w:r>
          </w:p>
        </w:tc>
      </w:tr>
      <w:tr w:rsidR="00713E1E" w:rsidRPr="00713E1E" w:rsidTr="00713E1E">
        <w:trPr>
          <w:trHeight w:val="324"/>
          <w:jc w:val="center"/>
        </w:trPr>
        <w:tc>
          <w:tcPr>
            <w:tcW w:w="3900" w:type="dxa"/>
            <w:tcBorders>
              <w:top w:val="nil"/>
              <w:left w:val="single" w:sz="8" w:space="0" w:color="auto"/>
              <w:bottom w:val="single" w:sz="8" w:space="0" w:color="auto"/>
              <w:right w:val="single" w:sz="8" w:space="0" w:color="auto"/>
            </w:tcBorders>
            <w:shd w:val="clear" w:color="auto" w:fill="auto"/>
            <w:noWrap/>
            <w:vAlign w:val="center"/>
            <w:hideMark/>
          </w:tcPr>
          <w:p w:rsidR="00713E1E" w:rsidRPr="00713E1E" w:rsidRDefault="00713E1E" w:rsidP="00713E1E">
            <w:pPr>
              <w:widowControl/>
              <w:jc w:val="right"/>
              <w:rPr>
                <w:rFonts w:eastAsia="Times New Roman" w:cs="Calibri"/>
                <w:color w:val="000000"/>
                <w:kern w:val="0"/>
                <w:sz w:val="24"/>
                <w:szCs w:val="24"/>
                <w:lang w:eastAsia="en-US" w:bidi="th-TH"/>
              </w:rPr>
            </w:pPr>
            <w:r w:rsidRPr="00713E1E">
              <w:rPr>
                <w:rFonts w:eastAsia="Times New Roman" w:cs="Calibri"/>
                <w:color w:val="000000"/>
                <w:kern w:val="0"/>
                <w:sz w:val="24"/>
                <w:szCs w:val="24"/>
                <w:lang w:val="en-GB" w:eastAsia="en-US" w:bidi="th-TH"/>
              </w:rPr>
              <w:t>Education Services Provided</w:t>
            </w:r>
          </w:p>
        </w:tc>
        <w:tc>
          <w:tcPr>
            <w:tcW w:w="1340" w:type="dxa"/>
            <w:tcBorders>
              <w:top w:val="nil"/>
              <w:left w:val="nil"/>
              <w:bottom w:val="single" w:sz="8" w:space="0" w:color="auto"/>
              <w:right w:val="single" w:sz="8" w:space="0" w:color="auto"/>
            </w:tcBorders>
            <w:shd w:val="clear" w:color="auto" w:fill="auto"/>
            <w:noWrap/>
            <w:vAlign w:val="center"/>
            <w:hideMark/>
          </w:tcPr>
          <w:p w:rsidR="00713E1E" w:rsidRPr="00713E1E" w:rsidRDefault="00713E1E" w:rsidP="00713E1E">
            <w:pPr>
              <w:widowControl/>
              <w:jc w:val="right"/>
              <w:rPr>
                <w:rFonts w:eastAsia="Times New Roman" w:cs="Calibri"/>
                <w:color w:val="000000"/>
                <w:kern w:val="0"/>
                <w:sz w:val="24"/>
                <w:szCs w:val="24"/>
                <w:lang w:eastAsia="en-US" w:bidi="th-TH"/>
              </w:rPr>
            </w:pPr>
            <w:r w:rsidRPr="00713E1E">
              <w:rPr>
                <w:rFonts w:eastAsia="Times New Roman" w:cs="Calibri"/>
                <w:color w:val="000000"/>
                <w:kern w:val="0"/>
                <w:sz w:val="24"/>
                <w:szCs w:val="24"/>
                <w:lang w:val="en-GB" w:eastAsia="en-US" w:bidi="th-TH"/>
              </w:rPr>
              <w:t>99,625</w:t>
            </w:r>
          </w:p>
        </w:tc>
        <w:tc>
          <w:tcPr>
            <w:tcW w:w="1820" w:type="dxa"/>
            <w:tcBorders>
              <w:top w:val="nil"/>
              <w:left w:val="nil"/>
              <w:bottom w:val="single" w:sz="8" w:space="0" w:color="auto"/>
              <w:right w:val="single" w:sz="8" w:space="0" w:color="auto"/>
            </w:tcBorders>
            <w:shd w:val="clear" w:color="auto" w:fill="auto"/>
            <w:noWrap/>
            <w:vAlign w:val="center"/>
            <w:hideMark/>
          </w:tcPr>
          <w:p w:rsidR="00713E1E" w:rsidRPr="00713E1E" w:rsidRDefault="00713E1E" w:rsidP="00713E1E">
            <w:pPr>
              <w:widowControl/>
              <w:jc w:val="right"/>
              <w:rPr>
                <w:rFonts w:eastAsia="Times New Roman" w:cs="Calibri"/>
                <w:color w:val="000000"/>
                <w:kern w:val="0"/>
                <w:sz w:val="24"/>
                <w:szCs w:val="24"/>
                <w:lang w:eastAsia="en-US" w:bidi="th-TH"/>
              </w:rPr>
            </w:pPr>
            <w:r w:rsidRPr="00713E1E">
              <w:rPr>
                <w:rFonts w:eastAsia="Times New Roman" w:cs="Calibri"/>
                <w:color w:val="000000"/>
                <w:kern w:val="0"/>
                <w:sz w:val="24"/>
                <w:szCs w:val="24"/>
                <w:lang w:val="en-GB" w:eastAsia="en-US" w:bidi="th-TH"/>
              </w:rPr>
              <w:t>346,665</w:t>
            </w:r>
          </w:p>
        </w:tc>
      </w:tr>
      <w:tr w:rsidR="00713E1E" w:rsidRPr="00713E1E" w:rsidTr="00713E1E">
        <w:trPr>
          <w:trHeight w:val="324"/>
          <w:jc w:val="center"/>
        </w:trPr>
        <w:tc>
          <w:tcPr>
            <w:tcW w:w="3900" w:type="dxa"/>
            <w:tcBorders>
              <w:top w:val="nil"/>
              <w:left w:val="single" w:sz="8" w:space="0" w:color="auto"/>
              <w:bottom w:val="single" w:sz="8" w:space="0" w:color="auto"/>
              <w:right w:val="single" w:sz="8" w:space="0" w:color="auto"/>
            </w:tcBorders>
            <w:shd w:val="clear" w:color="auto" w:fill="auto"/>
            <w:noWrap/>
            <w:vAlign w:val="center"/>
            <w:hideMark/>
          </w:tcPr>
          <w:p w:rsidR="00713E1E" w:rsidRPr="00713E1E" w:rsidRDefault="00713E1E" w:rsidP="00713E1E">
            <w:pPr>
              <w:widowControl/>
              <w:jc w:val="right"/>
              <w:rPr>
                <w:rFonts w:eastAsia="Times New Roman" w:cs="Calibri"/>
                <w:color w:val="000000"/>
                <w:kern w:val="0"/>
                <w:sz w:val="24"/>
                <w:szCs w:val="24"/>
                <w:lang w:eastAsia="en-US" w:bidi="th-TH"/>
              </w:rPr>
            </w:pPr>
            <w:r w:rsidRPr="00713E1E">
              <w:rPr>
                <w:rFonts w:eastAsia="Times New Roman" w:cs="Calibri"/>
                <w:color w:val="000000"/>
                <w:kern w:val="0"/>
                <w:sz w:val="24"/>
                <w:szCs w:val="24"/>
                <w:lang w:eastAsia="en-US" w:bidi="th-TH"/>
              </w:rPr>
              <w:t>Misc. Sales</w:t>
            </w:r>
          </w:p>
        </w:tc>
        <w:tc>
          <w:tcPr>
            <w:tcW w:w="1340" w:type="dxa"/>
            <w:tcBorders>
              <w:top w:val="nil"/>
              <w:left w:val="nil"/>
              <w:bottom w:val="single" w:sz="8" w:space="0" w:color="auto"/>
              <w:right w:val="single" w:sz="8" w:space="0" w:color="auto"/>
            </w:tcBorders>
            <w:shd w:val="clear" w:color="auto" w:fill="auto"/>
            <w:noWrap/>
            <w:vAlign w:val="center"/>
            <w:hideMark/>
          </w:tcPr>
          <w:p w:rsidR="00713E1E" w:rsidRPr="00713E1E" w:rsidRDefault="00713E1E" w:rsidP="00713E1E">
            <w:pPr>
              <w:widowControl/>
              <w:jc w:val="right"/>
              <w:rPr>
                <w:rFonts w:eastAsia="Times New Roman" w:cs="Calibri"/>
                <w:color w:val="000000"/>
                <w:kern w:val="0"/>
                <w:sz w:val="24"/>
                <w:szCs w:val="24"/>
                <w:lang w:eastAsia="en-US" w:bidi="th-TH"/>
              </w:rPr>
            </w:pPr>
            <w:r w:rsidRPr="00713E1E">
              <w:rPr>
                <w:rFonts w:eastAsia="Times New Roman" w:cs="Calibri"/>
                <w:color w:val="000000"/>
                <w:kern w:val="0"/>
                <w:sz w:val="24"/>
                <w:szCs w:val="24"/>
                <w:lang w:eastAsia="en-US" w:bidi="th-TH"/>
              </w:rPr>
              <w:t>25,960</w:t>
            </w:r>
          </w:p>
        </w:tc>
        <w:tc>
          <w:tcPr>
            <w:tcW w:w="1820" w:type="dxa"/>
            <w:tcBorders>
              <w:top w:val="nil"/>
              <w:left w:val="nil"/>
              <w:bottom w:val="single" w:sz="8" w:space="0" w:color="auto"/>
              <w:right w:val="single" w:sz="8" w:space="0" w:color="auto"/>
            </w:tcBorders>
            <w:shd w:val="clear" w:color="auto" w:fill="auto"/>
            <w:noWrap/>
            <w:vAlign w:val="center"/>
            <w:hideMark/>
          </w:tcPr>
          <w:p w:rsidR="00713E1E" w:rsidRPr="00713E1E" w:rsidRDefault="00713E1E" w:rsidP="00713E1E">
            <w:pPr>
              <w:widowControl/>
              <w:jc w:val="right"/>
              <w:rPr>
                <w:rFonts w:eastAsia="Times New Roman" w:cs="Calibri"/>
                <w:color w:val="000000"/>
                <w:kern w:val="0"/>
                <w:sz w:val="24"/>
                <w:szCs w:val="24"/>
                <w:lang w:eastAsia="en-US" w:bidi="th-TH"/>
              </w:rPr>
            </w:pPr>
            <w:r w:rsidRPr="00713E1E">
              <w:rPr>
                <w:rFonts w:eastAsia="Times New Roman" w:cs="Calibri"/>
                <w:color w:val="000000"/>
                <w:kern w:val="0"/>
                <w:sz w:val="24"/>
                <w:szCs w:val="24"/>
                <w:lang w:eastAsia="en-US" w:bidi="th-TH"/>
              </w:rPr>
              <w:t>90,333</w:t>
            </w:r>
          </w:p>
        </w:tc>
      </w:tr>
      <w:tr w:rsidR="00713E1E" w:rsidRPr="00713E1E" w:rsidTr="00713E1E">
        <w:trPr>
          <w:trHeight w:val="324"/>
          <w:jc w:val="center"/>
        </w:trPr>
        <w:tc>
          <w:tcPr>
            <w:tcW w:w="3900" w:type="dxa"/>
            <w:tcBorders>
              <w:top w:val="nil"/>
              <w:left w:val="single" w:sz="8" w:space="0" w:color="auto"/>
              <w:bottom w:val="single" w:sz="8" w:space="0" w:color="auto"/>
              <w:right w:val="single" w:sz="8" w:space="0" w:color="auto"/>
            </w:tcBorders>
            <w:shd w:val="clear" w:color="auto" w:fill="auto"/>
            <w:noWrap/>
            <w:vAlign w:val="center"/>
            <w:hideMark/>
          </w:tcPr>
          <w:p w:rsidR="00713E1E" w:rsidRPr="00713E1E" w:rsidRDefault="00713E1E" w:rsidP="00713E1E">
            <w:pPr>
              <w:widowControl/>
              <w:jc w:val="right"/>
              <w:rPr>
                <w:rFonts w:eastAsia="Times New Roman" w:cs="Calibri"/>
                <w:color w:val="000000"/>
                <w:kern w:val="0"/>
                <w:sz w:val="24"/>
                <w:szCs w:val="24"/>
                <w:lang w:eastAsia="en-US" w:bidi="th-TH"/>
              </w:rPr>
            </w:pPr>
            <w:r w:rsidRPr="00713E1E">
              <w:rPr>
                <w:rFonts w:eastAsia="Times New Roman" w:cs="Calibri"/>
                <w:color w:val="000000"/>
                <w:kern w:val="0"/>
                <w:sz w:val="24"/>
                <w:szCs w:val="24"/>
                <w:lang w:val="en-GB" w:eastAsia="en-US" w:bidi="th-TH"/>
              </w:rPr>
              <w:t>Bank interest</w:t>
            </w:r>
          </w:p>
        </w:tc>
        <w:tc>
          <w:tcPr>
            <w:tcW w:w="1340" w:type="dxa"/>
            <w:tcBorders>
              <w:top w:val="nil"/>
              <w:left w:val="nil"/>
              <w:bottom w:val="single" w:sz="8" w:space="0" w:color="auto"/>
              <w:right w:val="single" w:sz="8" w:space="0" w:color="auto"/>
            </w:tcBorders>
            <w:shd w:val="clear" w:color="auto" w:fill="auto"/>
            <w:noWrap/>
            <w:vAlign w:val="center"/>
            <w:hideMark/>
          </w:tcPr>
          <w:p w:rsidR="00713E1E" w:rsidRPr="00713E1E" w:rsidRDefault="00713E1E" w:rsidP="00713E1E">
            <w:pPr>
              <w:widowControl/>
              <w:jc w:val="right"/>
              <w:rPr>
                <w:rFonts w:eastAsia="Times New Roman" w:cs="Calibri"/>
                <w:color w:val="000000"/>
                <w:kern w:val="0"/>
                <w:sz w:val="24"/>
                <w:szCs w:val="24"/>
                <w:lang w:eastAsia="en-US" w:bidi="th-TH"/>
              </w:rPr>
            </w:pPr>
            <w:r w:rsidRPr="00713E1E">
              <w:rPr>
                <w:rFonts w:eastAsia="Times New Roman" w:cs="Calibri"/>
                <w:color w:val="000000"/>
                <w:kern w:val="0"/>
                <w:sz w:val="24"/>
                <w:szCs w:val="24"/>
                <w:lang w:val="en-GB" w:eastAsia="en-US" w:bidi="th-TH"/>
              </w:rPr>
              <w:t>19,888</w:t>
            </w:r>
          </w:p>
        </w:tc>
        <w:tc>
          <w:tcPr>
            <w:tcW w:w="1820" w:type="dxa"/>
            <w:tcBorders>
              <w:top w:val="nil"/>
              <w:left w:val="nil"/>
              <w:bottom w:val="single" w:sz="8" w:space="0" w:color="auto"/>
              <w:right w:val="single" w:sz="8" w:space="0" w:color="auto"/>
            </w:tcBorders>
            <w:shd w:val="clear" w:color="auto" w:fill="auto"/>
            <w:noWrap/>
            <w:vAlign w:val="center"/>
            <w:hideMark/>
          </w:tcPr>
          <w:p w:rsidR="00713E1E" w:rsidRPr="00713E1E" w:rsidRDefault="00713E1E" w:rsidP="00713E1E">
            <w:pPr>
              <w:widowControl/>
              <w:jc w:val="right"/>
              <w:rPr>
                <w:rFonts w:eastAsia="Times New Roman" w:cs="Calibri"/>
                <w:color w:val="000000"/>
                <w:kern w:val="0"/>
                <w:sz w:val="24"/>
                <w:szCs w:val="24"/>
                <w:lang w:eastAsia="en-US" w:bidi="th-TH"/>
              </w:rPr>
            </w:pPr>
            <w:r w:rsidRPr="00713E1E">
              <w:rPr>
                <w:rFonts w:eastAsia="Times New Roman" w:cs="Calibri"/>
                <w:color w:val="000000"/>
                <w:kern w:val="0"/>
                <w:sz w:val="24"/>
                <w:szCs w:val="24"/>
                <w:lang w:val="en-GB" w:eastAsia="en-US" w:bidi="th-TH"/>
              </w:rPr>
              <w:t>69,204</w:t>
            </w:r>
          </w:p>
        </w:tc>
      </w:tr>
      <w:tr w:rsidR="00713E1E" w:rsidRPr="00713E1E" w:rsidTr="00713E1E">
        <w:trPr>
          <w:trHeight w:val="324"/>
          <w:jc w:val="center"/>
        </w:trPr>
        <w:tc>
          <w:tcPr>
            <w:tcW w:w="3900" w:type="dxa"/>
            <w:tcBorders>
              <w:top w:val="nil"/>
              <w:left w:val="single" w:sz="8" w:space="0" w:color="auto"/>
              <w:bottom w:val="single" w:sz="8" w:space="0" w:color="auto"/>
              <w:right w:val="single" w:sz="8" w:space="0" w:color="auto"/>
            </w:tcBorders>
            <w:shd w:val="clear" w:color="auto" w:fill="auto"/>
            <w:noWrap/>
            <w:vAlign w:val="center"/>
            <w:hideMark/>
          </w:tcPr>
          <w:p w:rsidR="00713E1E" w:rsidRPr="00713E1E" w:rsidRDefault="00713E1E" w:rsidP="00713E1E">
            <w:pPr>
              <w:widowControl/>
              <w:jc w:val="right"/>
              <w:rPr>
                <w:rFonts w:eastAsia="Times New Roman" w:cs="Calibri"/>
                <w:b/>
                <w:bCs/>
                <w:color w:val="000000"/>
                <w:kern w:val="0"/>
                <w:sz w:val="24"/>
                <w:szCs w:val="24"/>
                <w:lang w:eastAsia="en-US" w:bidi="th-TH"/>
              </w:rPr>
            </w:pPr>
            <w:r w:rsidRPr="00713E1E">
              <w:rPr>
                <w:rFonts w:eastAsia="Times New Roman" w:cs="Calibri"/>
                <w:b/>
                <w:bCs/>
                <w:color w:val="000000"/>
                <w:kern w:val="0"/>
                <w:sz w:val="24"/>
                <w:szCs w:val="24"/>
                <w:lang w:val="en-GB" w:eastAsia="en-US" w:bidi="th-TH"/>
              </w:rPr>
              <w:t>TOTAL INCOME</w:t>
            </w:r>
          </w:p>
        </w:tc>
        <w:tc>
          <w:tcPr>
            <w:tcW w:w="1340" w:type="dxa"/>
            <w:tcBorders>
              <w:top w:val="nil"/>
              <w:left w:val="nil"/>
              <w:bottom w:val="single" w:sz="8" w:space="0" w:color="auto"/>
              <w:right w:val="single" w:sz="8" w:space="0" w:color="auto"/>
            </w:tcBorders>
            <w:shd w:val="clear" w:color="auto" w:fill="auto"/>
            <w:noWrap/>
            <w:vAlign w:val="center"/>
            <w:hideMark/>
          </w:tcPr>
          <w:p w:rsidR="00713E1E" w:rsidRPr="00713E1E" w:rsidRDefault="00713E1E" w:rsidP="00713E1E">
            <w:pPr>
              <w:widowControl/>
              <w:jc w:val="right"/>
              <w:rPr>
                <w:rFonts w:eastAsia="Times New Roman" w:cs="Calibri"/>
                <w:b/>
                <w:bCs/>
                <w:color w:val="000000"/>
                <w:kern w:val="0"/>
                <w:sz w:val="24"/>
                <w:szCs w:val="24"/>
                <w:lang w:eastAsia="en-US" w:bidi="th-TH"/>
              </w:rPr>
            </w:pPr>
            <w:r w:rsidRPr="00713E1E">
              <w:rPr>
                <w:rFonts w:eastAsia="Times New Roman" w:cs="Calibri"/>
                <w:b/>
                <w:bCs/>
                <w:color w:val="000000"/>
                <w:kern w:val="0"/>
                <w:sz w:val="24"/>
                <w:szCs w:val="24"/>
                <w:lang w:val="en-GB" w:eastAsia="en-US" w:bidi="th-TH"/>
              </w:rPr>
              <w:t>2,048,318</w:t>
            </w:r>
          </w:p>
        </w:tc>
        <w:tc>
          <w:tcPr>
            <w:tcW w:w="1820" w:type="dxa"/>
            <w:tcBorders>
              <w:top w:val="nil"/>
              <w:left w:val="nil"/>
              <w:bottom w:val="single" w:sz="8" w:space="0" w:color="auto"/>
              <w:right w:val="single" w:sz="8" w:space="0" w:color="auto"/>
            </w:tcBorders>
            <w:shd w:val="clear" w:color="auto" w:fill="auto"/>
            <w:noWrap/>
            <w:vAlign w:val="center"/>
            <w:hideMark/>
          </w:tcPr>
          <w:p w:rsidR="00713E1E" w:rsidRPr="00713E1E" w:rsidRDefault="00713E1E" w:rsidP="00713E1E">
            <w:pPr>
              <w:widowControl/>
              <w:jc w:val="right"/>
              <w:rPr>
                <w:rFonts w:eastAsia="Times New Roman" w:cs="Calibri"/>
                <w:b/>
                <w:bCs/>
                <w:color w:val="000000"/>
                <w:kern w:val="0"/>
                <w:sz w:val="24"/>
                <w:szCs w:val="24"/>
                <w:lang w:eastAsia="en-US" w:bidi="th-TH"/>
              </w:rPr>
            </w:pPr>
            <w:r w:rsidRPr="00713E1E">
              <w:rPr>
                <w:rFonts w:eastAsia="Times New Roman" w:cs="Calibri"/>
                <w:b/>
                <w:bCs/>
                <w:color w:val="000000"/>
                <w:kern w:val="0"/>
                <w:sz w:val="24"/>
                <w:szCs w:val="24"/>
                <w:lang w:val="en-GB" w:eastAsia="en-US" w:bidi="th-TH"/>
              </w:rPr>
              <w:t>7,127,532</w:t>
            </w:r>
          </w:p>
        </w:tc>
      </w:tr>
      <w:tr w:rsidR="00713E1E" w:rsidRPr="00713E1E" w:rsidTr="00713E1E">
        <w:trPr>
          <w:trHeight w:val="324"/>
          <w:jc w:val="center"/>
        </w:trPr>
        <w:tc>
          <w:tcPr>
            <w:tcW w:w="3900" w:type="dxa"/>
            <w:tcBorders>
              <w:top w:val="nil"/>
              <w:left w:val="single" w:sz="8" w:space="0" w:color="auto"/>
              <w:bottom w:val="single" w:sz="8" w:space="0" w:color="auto"/>
              <w:right w:val="single" w:sz="8" w:space="0" w:color="auto"/>
            </w:tcBorders>
            <w:shd w:val="clear" w:color="000000" w:fill="EBF1DE"/>
            <w:noWrap/>
            <w:vAlign w:val="center"/>
            <w:hideMark/>
          </w:tcPr>
          <w:p w:rsidR="00713E1E" w:rsidRPr="00713E1E" w:rsidRDefault="00713E1E" w:rsidP="00713E1E">
            <w:pPr>
              <w:widowControl/>
              <w:jc w:val="left"/>
              <w:rPr>
                <w:rFonts w:eastAsia="Times New Roman" w:cs="Calibri"/>
                <w:b/>
                <w:bCs/>
                <w:color w:val="000000"/>
                <w:kern w:val="0"/>
                <w:sz w:val="24"/>
                <w:szCs w:val="24"/>
                <w:lang w:eastAsia="en-US" w:bidi="th-TH"/>
              </w:rPr>
            </w:pPr>
            <w:r w:rsidRPr="00713E1E">
              <w:rPr>
                <w:rFonts w:eastAsia="Times New Roman" w:cs="Calibri"/>
                <w:b/>
                <w:bCs/>
                <w:color w:val="000000"/>
                <w:kern w:val="0"/>
                <w:sz w:val="24"/>
                <w:szCs w:val="24"/>
                <w:lang w:val="en-GB" w:eastAsia="en-US" w:bidi="th-TH"/>
              </w:rPr>
              <w:t>Spent</w:t>
            </w:r>
          </w:p>
        </w:tc>
        <w:tc>
          <w:tcPr>
            <w:tcW w:w="1340" w:type="dxa"/>
            <w:tcBorders>
              <w:top w:val="nil"/>
              <w:left w:val="nil"/>
              <w:bottom w:val="single" w:sz="8" w:space="0" w:color="auto"/>
              <w:right w:val="single" w:sz="8" w:space="0" w:color="auto"/>
            </w:tcBorders>
            <w:shd w:val="clear" w:color="000000" w:fill="EBF1DE"/>
            <w:noWrap/>
            <w:vAlign w:val="center"/>
            <w:hideMark/>
          </w:tcPr>
          <w:p w:rsidR="00713E1E" w:rsidRPr="00713E1E" w:rsidRDefault="00713E1E" w:rsidP="00713E1E">
            <w:pPr>
              <w:widowControl/>
              <w:jc w:val="left"/>
              <w:rPr>
                <w:rFonts w:eastAsia="Times New Roman" w:cs="Calibri"/>
                <w:color w:val="000000"/>
                <w:kern w:val="0"/>
                <w:sz w:val="24"/>
                <w:szCs w:val="24"/>
                <w:lang w:eastAsia="en-US" w:bidi="th-TH"/>
              </w:rPr>
            </w:pPr>
            <w:r w:rsidRPr="00713E1E">
              <w:rPr>
                <w:rFonts w:eastAsia="Times New Roman" w:cs="Calibri"/>
                <w:color w:val="000000"/>
                <w:kern w:val="0"/>
                <w:sz w:val="24"/>
                <w:szCs w:val="24"/>
                <w:lang w:val="en-GB" w:eastAsia="en-US" w:bidi="th-TH"/>
              </w:rPr>
              <w:t> </w:t>
            </w:r>
          </w:p>
        </w:tc>
        <w:tc>
          <w:tcPr>
            <w:tcW w:w="1820" w:type="dxa"/>
            <w:tcBorders>
              <w:top w:val="nil"/>
              <w:left w:val="nil"/>
              <w:bottom w:val="single" w:sz="8" w:space="0" w:color="auto"/>
              <w:right w:val="single" w:sz="8" w:space="0" w:color="auto"/>
            </w:tcBorders>
            <w:shd w:val="clear" w:color="000000" w:fill="EBF1DE"/>
            <w:noWrap/>
            <w:vAlign w:val="center"/>
            <w:hideMark/>
          </w:tcPr>
          <w:p w:rsidR="00713E1E" w:rsidRPr="00713E1E" w:rsidRDefault="00713E1E" w:rsidP="00713E1E">
            <w:pPr>
              <w:widowControl/>
              <w:jc w:val="left"/>
              <w:rPr>
                <w:rFonts w:eastAsia="Times New Roman" w:cs="Calibri"/>
                <w:color w:val="000000"/>
                <w:kern w:val="0"/>
                <w:sz w:val="24"/>
                <w:szCs w:val="24"/>
                <w:lang w:eastAsia="en-US" w:bidi="th-TH"/>
              </w:rPr>
            </w:pPr>
            <w:r w:rsidRPr="00713E1E">
              <w:rPr>
                <w:rFonts w:eastAsia="Times New Roman" w:cs="Calibri"/>
                <w:color w:val="000000"/>
                <w:kern w:val="0"/>
                <w:sz w:val="24"/>
                <w:szCs w:val="24"/>
                <w:lang w:eastAsia="en-US" w:bidi="th-TH"/>
              </w:rPr>
              <w:t> </w:t>
            </w:r>
          </w:p>
        </w:tc>
      </w:tr>
      <w:tr w:rsidR="00713E1E" w:rsidRPr="00713E1E" w:rsidTr="00713E1E">
        <w:trPr>
          <w:trHeight w:val="324"/>
          <w:jc w:val="center"/>
        </w:trPr>
        <w:tc>
          <w:tcPr>
            <w:tcW w:w="3900" w:type="dxa"/>
            <w:tcBorders>
              <w:top w:val="nil"/>
              <w:left w:val="single" w:sz="8" w:space="0" w:color="auto"/>
              <w:bottom w:val="single" w:sz="8" w:space="0" w:color="auto"/>
              <w:right w:val="single" w:sz="8" w:space="0" w:color="auto"/>
            </w:tcBorders>
            <w:shd w:val="clear" w:color="auto" w:fill="auto"/>
            <w:noWrap/>
            <w:vAlign w:val="center"/>
            <w:hideMark/>
          </w:tcPr>
          <w:p w:rsidR="00713E1E" w:rsidRPr="00713E1E" w:rsidRDefault="00713E1E" w:rsidP="00713E1E">
            <w:pPr>
              <w:widowControl/>
              <w:jc w:val="right"/>
              <w:rPr>
                <w:rFonts w:eastAsia="Times New Roman" w:cs="Calibri"/>
                <w:color w:val="000000"/>
                <w:kern w:val="0"/>
                <w:sz w:val="24"/>
                <w:szCs w:val="24"/>
                <w:lang w:eastAsia="en-US" w:bidi="th-TH"/>
              </w:rPr>
            </w:pPr>
            <w:r w:rsidRPr="00713E1E">
              <w:rPr>
                <w:rFonts w:eastAsia="Times New Roman" w:cs="Calibri"/>
                <w:color w:val="000000"/>
                <w:kern w:val="0"/>
                <w:sz w:val="24"/>
                <w:szCs w:val="24"/>
                <w:lang w:val="en-GB" w:eastAsia="en-US" w:bidi="th-TH"/>
              </w:rPr>
              <w:t>Salaries</w:t>
            </w:r>
          </w:p>
        </w:tc>
        <w:tc>
          <w:tcPr>
            <w:tcW w:w="1340" w:type="dxa"/>
            <w:tcBorders>
              <w:top w:val="nil"/>
              <w:left w:val="nil"/>
              <w:bottom w:val="single" w:sz="8" w:space="0" w:color="auto"/>
              <w:right w:val="single" w:sz="8" w:space="0" w:color="auto"/>
            </w:tcBorders>
            <w:shd w:val="clear" w:color="auto" w:fill="auto"/>
            <w:noWrap/>
            <w:vAlign w:val="center"/>
            <w:hideMark/>
          </w:tcPr>
          <w:p w:rsidR="00713E1E" w:rsidRPr="00713E1E" w:rsidRDefault="00713E1E" w:rsidP="00713E1E">
            <w:pPr>
              <w:widowControl/>
              <w:jc w:val="right"/>
              <w:rPr>
                <w:rFonts w:eastAsia="Times New Roman" w:cs="Calibri"/>
                <w:color w:val="000000"/>
                <w:kern w:val="0"/>
                <w:sz w:val="24"/>
                <w:szCs w:val="24"/>
                <w:lang w:eastAsia="en-US" w:bidi="th-TH"/>
              </w:rPr>
            </w:pPr>
            <w:r w:rsidRPr="00713E1E">
              <w:rPr>
                <w:rFonts w:eastAsia="Times New Roman" w:cs="Calibri"/>
                <w:color w:val="000000"/>
                <w:kern w:val="0"/>
                <w:sz w:val="24"/>
                <w:szCs w:val="24"/>
                <w:lang w:val="en-GB" w:eastAsia="en-US" w:bidi="th-TH"/>
              </w:rPr>
              <w:t>1,164,087</w:t>
            </w:r>
          </w:p>
        </w:tc>
        <w:tc>
          <w:tcPr>
            <w:tcW w:w="1820" w:type="dxa"/>
            <w:tcBorders>
              <w:top w:val="nil"/>
              <w:left w:val="nil"/>
              <w:bottom w:val="single" w:sz="8" w:space="0" w:color="auto"/>
              <w:right w:val="single" w:sz="8" w:space="0" w:color="auto"/>
            </w:tcBorders>
            <w:shd w:val="clear" w:color="auto" w:fill="auto"/>
            <w:noWrap/>
            <w:vAlign w:val="center"/>
            <w:hideMark/>
          </w:tcPr>
          <w:p w:rsidR="00713E1E" w:rsidRPr="00713E1E" w:rsidRDefault="00713E1E" w:rsidP="00713E1E">
            <w:pPr>
              <w:widowControl/>
              <w:jc w:val="right"/>
              <w:rPr>
                <w:rFonts w:eastAsia="Times New Roman" w:cs="Calibri"/>
                <w:color w:val="000000"/>
                <w:kern w:val="0"/>
                <w:sz w:val="24"/>
                <w:szCs w:val="24"/>
                <w:lang w:eastAsia="en-US" w:bidi="th-TH"/>
              </w:rPr>
            </w:pPr>
            <w:r w:rsidRPr="00713E1E">
              <w:rPr>
                <w:rFonts w:eastAsia="Times New Roman" w:cs="Calibri"/>
                <w:color w:val="000000"/>
                <w:kern w:val="0"/>
                <w:sz w:val="24"/>
                <w:szCs w:val="24"/>
                <w:lang w:val="en-GB" w:eastAsia="en-US" w:bidi="th-TH"/>
              </w:rPr>
              <w:t>4,050,674</w:t>
            </w:r>
          </w:p>
        </w:tc>
      </w:tr>
      <w:tr w:rsidR="00713E1E" w:rsidRPr="00713E1E" w:rsidTr="00713E1E">
        <w:trPr>
          <w:trHeight w:val="324"/>
          <w:jc w:val="center"/>
        </w:trPr>
        <w:tc>
          <w:tcPr>
            <w:tcW w:w="3900" w:type="dxa"/>
            <w:tcBorders>
              <w:top w:val="nil"/>
              <w:left w:val="single" w:sz="8" w:space="0" w:color="auto"/>
              <w:bottom w:val="single" w:sz="8" w:space="0" w:color="auto"/>
              <w:right w:val="single" w:sz="8" w:space="0" w:color="auto"/>
            </w:tcBorders>
            <w:shd w:val="clear" w:color="auto" w:fill="auto"/>
            <w:noWrap/>
            <w:vAlign w:val="center"/>
            <w:hideMark/>
          </w:tcPr>
          <w:p w:rsidR="00713E1E" w:rsidRPr="00713E1E" w:rsidRDefault="00713E1E" w:rsidP="00713E1E">
            <w:pPr>
              <w:widowControl/>
              <w:jc w:val="right"/>
              <w:rPr>
                <w:rFonts w:eastAsia="Times New Roman" w:cs="Calibri"/>
                <w:color w:val="000000"/>
                <w:kern w:val="0"/>
                <w:sz w:val="24"/>
                <w:szCs w:val="24"/>
                <w:lang w:eastAsia="en-US" w:bidi="th-TH"/>
              </w:rPr>
            </w:pPr>
            <w:r w:rsidRPr="00713E1E">
              <w:rPr>
                <w:rFonts w:eastAsia="Times New Roman" w:cs="Calibri"/>
                <w:color w:val="000000"/>
                <w:kern w:val="0"/>
                <w:sz w:val="24"/>
                <w:szCs w:val="24"/>
                <w:lang w:val="en-GB" w:eastAsia="en-US" w:bidi="th-TH"/>
              </w:rPr>
              <w:t>Office and book printing</w:t>
            </w:r>
          </w:p>
        </w:tc>
        <w:tc>
          <w:tcPr>
            <w:tcW w:w="1340" w:type="dxa"/>
            <w:tcBorders>
              <w:top w:val="nil"/>
              <w:left w:val="nil"/>
              <w:bottom w:val="single" w:sz="8" w:space="0" w:color="auto"/>
              <w:right w:val="single" w:sz="8" w:space="0" w:color="auto"/>
            </w:tcBorders>
            <w:shd w:val="clear" w:color="auto" w:fill="auto"/>
            <w:noWrap/>
            <w:vAlign w:val="center"/>
            <w:hideMark/>
          </w:tcPr>
          <w:p w:rsidR="00713E1E" w:rsidRPr="00713E1E" w:rsidRDefault="00713E1E" w:rsidP="00713E1E">
            <w:pPr>
              <w:widowControl/>
              <w:jc w:val="right"/>
              <w:rPr>
                <w:rFonts w:eastAsia="Times New Roman" w:cs="Calibri"/>
                <w:color w:val="000000"/>
                <w:kern w:val="0"/>
                <w:sz w:val="24"/>
                <w:szCs w:val="24"/>
                <w:lang w:eastAsia="en-US" w:bidi="th-TH"/>
              </w:rPr>
            </w:pPr>
            <w:r w:rsidRPr="00713E1E">
              <w:rPr>
                <w:rFonts w:eastAsia="Times New Roman" w:cs="Calibri"/>
                <w:color w:val="000000"/>
                <w:kern w:val="0"/>
                <w:sz w:val="24"/>
                <w:szCs w:val="24"/>
                <w:lang w:val="en-GB" w:eastAsia="en-US" w:bidi="th-TH"/>
              </w:rPr>
              <w:t>290,448</w:t>
            </w:r>
          </w:p>
        </w:tc>
        <w:tc>
          <w:tcPr>
            <w:tcW w:w="1820" w:type="dxa"/>
            <w:tcBorders>
              <w:top w:val="nil"/>
              <w:left w:val="nil"/>
              <w:bottom w:val="single" w:sz="8" w:space="0" w:color="auto"/>
              <w:right w:val="single" w:sz="8" w:space="0" w:color="auto"/>
            </w:tcBorders>
            <w:shd w:val="clear" w:color="auto" w:fill="auto"/>
            <w:noWrap/>
            <w:vAlign w:val="center"/>
            <w:hideMark/>
          </w:tcPr>
          <w:p w:rsidR="00713E1E" w:rsidRPr="00713E1E" w:rsidRDefault="00713E1E" w:rsidP="00713E1E">
            <w:pPr>
              <w:widowControl/>
              <w:jc w:val="right"/>
              <w:rPr>
                <w:rFonts w:eastAsia="Times New Roman" w:cs="Calibri"/>
                <w:color w:val="000000"/>
                <w:kern w:val="0"/>
                <w:sz w:val="24"/>
                <w:szCs w:val="24"/>
                <w:lang w:eastAsia="en-US" w:bidi="th-TH"/>
              </w:rPr>
            </w:pPr>
            <w:r w:rsidRPr="00713E1E">
              <w:rPr>
                <w:rFonts w:eastAsia="Times New Roman" w:cs="Calibri"/>
                <w:color w:val="000000"/>
                <w:kern w:val="0"/>
                <w:sz w:val="24"/>
                <w:szCs w:val="24"/>
                <w:lang w:val="en-GB" w:eastAsia="en-US" w:bidi="th-TH"/>
              </w:rPr>
              <w:t>1,010,672</w:t>
            </w:r>
          </w:p>
        </w:tc>
      </w:tr>
      <w:tr w:rsidR="00713E1E" w:rsidRPr="00713E1E" w:rsidTr="00713E1E">
        <w:trPr>
          <w:trHeight w:val="324"/>
          <w:jc w:val="center"/>
        </w:trPr>
        <w:tc>
          <w:tcPr>
            <w:tcW w:w="3900" w:type="dxa"/>
            <w:tcBorders>
              <w:top w:val="nil"/>
              <w:left w:val="single" w:sz="8" w:space="0" w:color="auto"/>
              <w:bottom w:val="single" w:sz="8" w:space="0" w:color="auto"/>
              <w:right w:val="single" w:sz="8" w:space="0" w:color="auto"/>
            </w:tcBorders>
            <w:shd w:val="clear" w:color="auto" w:fill="auto"/>
            <w:noWrap/>
            <w:vAlign w:val="center"/>
            <w:hideMark/>
          </w:tcPr>
          <w:p w:rsidR="00713E1E" w:rsidRPr="00713E1E" w:rsidRDefault="00713E1E" w:rsidP="00713E1E">
            <w:pPr>
              <w:widowControl/>
              <w:jc w:val="right"/>
              <w:rPr>
                <w:rFonts w:eastAsia="Times New Roman" w:cs="Calibri"/>
                <w:color w:val="000000"/>
                <w:kern w:val="0"/>
                <w:sz w:val="24"/>
                <w:szCs w:val="24"/>
                <w:lang w:eastAsia="en-US" w:bidi="th-TH"/>
              </w:rPr>
            </w:pPr>
            <w:r w:rsidRPr="00713E1E">
              <w:rPr>
                <w:rFonts w:eastAsia="Times New Roman" w:cs="Calibri"/>
                <w:color w:val="000000"/>
                <w:kern w:val="0"/>
                <w:sz w:val="24"/>
                <w:szCs w:val="24"/>
                <w:lang w:val="en-GB" w:eastAsia="en-US" w:bidi="th-TH"/>
              </w:rPr>
              <w:t xml:space="preserve">Equipment and computers </w:t>
            </w:r>
          </w:p>
        </w:tc>
        <w:tc>
          <w:tcPr>
            <w:tcW w:w="1340" w:type="dxa"/>
            <w:tcBorders>
              <w:top w:val="nil"/>
              <w:left w:val="nil"/>
              <w:bottom w:val="single" w:sz="8" w:space="0" w:color="auto"/>
              <w:right w:val="single" w:sz="8" w:space="0" w:color="auto"/>
            </w:tcBorders>
            <w:shd w:val="clear" w:color="auto" w:fill="auto"/>
            <w:noWrap/>
            <w:vAlign w:val="center"/>
            <w:hideMark/>
          </w:tcPr>
          <w:p w:rsidR="00713E1E" w:rsidRPr="00713E1E" w:rsidRDefault="00713E1E" w:rsidP="00713E1E">
            <w:pPr>
              <w:widowControl/>
              <w:jc w:val="right"/>
              <w:rPr>
                <w:rFonts w:eastAsia="Times New Roman" w:cs="Calibri"/>
                <w:color w:val="000000"/>
                <w:kern w:val="0"/>
                <w:sz w:val="24"/>
                <w:szCs w:val="24"/>
                <w:lang w:eastAsia="en-US" w:bidi="th-TH"/>
              </w:rPr>
            </w:pPr>
            <w:r w:rsidRPr="00713E1E">
              <w:rPr>
                <w:rFonts w:eastAsia="Times New Roman" w:cs="Calibri"/>
                <w:color w:val="000000"/>
                <w:kern w:val="0"/>
                <w:sz w:val="24"/>
                <w:szCs w:val="24"/>
                <w:lang w:val="en-GB" w:eastAsia="en-US" w:bidi="th-TH"/>
              </w:rPr>
              <w:t>110,424</w:t>
            </w:r>
          </w:p>
        </w:tc>
        <w:tc>
          <w:tcPr>
            <w:tcW w:w="1820" w:type="dxa"/>
            <w:tcBorders>
              <w:top w:val="nil"/>
              <w:left w:val="nil"/>
              <w:bottom w:val="single" w:sz="8" w:space="0" w:color="auto"/>
              <w:right w:val="single" w:sz="8" w:space="0" w:color="auto"/>
            </w:tcBorders>
            <w:shd w:val="clear" w:color="auto" w:fill="auto"/>
            <w:noWrap/>
            <w:vAlign w:val="center"/>
            <w:hideMark/>
          </w:tcPr>
          <w:p w:rsidR="00713E1E" w:rsidRPr="00713E1E" w:rsidRDefault="00713E1E" w:rsidP="00713E1E">
            <w:pPr>
              <w:widowControl/>
              <w:jc w:val="right"/>
              <w:rPr>
                <w:rFonts w:eastAsia="Times New Roman" w:cs="Calibri"/>
                <w:color w:val="000000"/>
                <w:kern w:val="0"/>
                <w:sz w:val="24"/>
                <w:szCs w:val="24"/>
                <w:lang w:eastAsia="en-US" w:bidi="th-TH"/>
              </w:rPr>
            </w:pPr>
            <w:r w:rsidRPr="00713E1E">
              <w:rPr>
                <w:rFonts w:eastAsia="Times New Roman" w:cs="Calibri"/>
                <w:color w:val="000000"/>
                <w:kern w:val="0"/>
                <w:sz w:val="24"/>
                <w:szCs w:val="24"/>
                <w:lang w:val="en-GB" w:eastAsia="en-US" w:bidi="th-TH"/>
              </w:rPr>
              <w:t>384,242</w:t>
            </w:r>
          </w:p>
        </w:tc>
      </w:tr>
      <w:tr w:rsidR="00713E1E" w:rsidRPr="00713E1E" w:rsidTr="00713E1E">
        <w:trPr>
          <w:trHeight w:val="324"/>
          <w:jc w:val="center"/>
        </w:trPr>
        <w:tc>
          <w:tcPr>
            <w:tcW w:w="3900" w:type="dxa"/>
            <w:tcBorders>
              <w:top w:val="nil"/>
              <w:left w:val="single" w:sz="8" w:space="0" w:color="auto"/>
              <w:bottom w:val="single" w:sz="8" w:space="0" w:color="auto"/>
              <w:right w:val="single" w:sz="8" w:space="0" w:color="auto"/>
            </w:tcBorders>
            <w:shd w:val="clear" w:color="auto" w:fill="auto"/>
            <w:noWrap/>
            <w:vAlign w:val="center"/>
            <w:hideMark/>
          </w:tcPr>
          <w:p w:rsidR="00713E1E" w:rsidRPr="00713E1E" w:rsidRDefault="00713E1E" w:rsidP="00713E1E">
            <w:pPr>
              <w:widowControl/>
              <w:jc w:val="right"/>
              <w:rPr>
                <w:rFonts w:eastAsia="Times New Roman" w:cs="Calibri"/>
                <w:color w:val="000000"/>
                <w:kern w:val="0"/>
                <w:sz w:val="24"/>
                <w:szCs w:val="24"/>
                <w:lang w:eastAsia="en-US" w:bidi="th-TH"/>
              </w:rPr>
            </w:pPr>
            <w:r w:rsidRPr="00713E1E">
              <w:rPr>
                <w:rFonts w:eastAsia="Times New Roman" w:cs="Calibri"/>
                <w:color w:val="000000"/>
                <w:kern w:val="0"/>
                <w:sz w:val="24"/>
                <w:szCs w:val="24"/>
                <w:lang w:val="en-GB" w:eastAsia="en-US" w:bidi="th-TH"/>
              </w:rPr>
              <w:t>Materials</w:t>
            </w:r>
          </w:p>
        </w:tc>
        <w:tc>
          <w:tcPr>
            <w:tcW w:w="1340" w:type="dxa"/>
            <w:tcBorders>
              <w:top w:val="nil"/>
              <w:left w:val="nil"/>
              <w:bottom w:val="single" w:sz="8" w:space="0" w:color="auto"/>
              <w:right w:val="single" w:sz="8" w:space="0" w:color="auto"/>
            </w:tcBorders>
            <w:shd w:val="clear" w:color="auto" w:fill="auto"/>
            <w:noWrap/>
            <w:vAlign w:val="center"/>
            <w:hideMark/>
          </w:tcPr>
          <w:p w:rsidR="00713E1E" w:rsidRPr="00713E1E" w:rsidRDefault="00713E1E" w:rsidP="00713E1E">
            <w:pPr>
              <w:widowControl/>
              <w:jc w:val="right"/>
              <w:rPr>
                <w:rFonts w:eastAsia="Times New Roman" w:cs="Calibri"/>
                <w:color w:val="000000"/>
                <w:kern w:val="0"/>
                <w:sz w:val="24"/>
                <w:szCs w:val="24"/>
                <w:lang w:eastAsia="en-US" w:bidi="th-TH"/>
              </w:rPr>
            </w:pPr>
            <w:r w:rsidRPr="00713E1E">
              <w:rPr>
                <w:rFonts w:eastAsia="Times New Roman" w:cs="Calibri"/>
                <w:color w:val="000000"/>
                <w:kern w:val="0"/>
                <w:sz w:val="24"/>
                <w:szCs w:val="24"/>
                <w:lang w:val="en-GB" w:eastAsia="en-US" w:bidi="th-TH"/>
              </w:rPr>
              <w:t>41,513</w:t>
            </w:r>
          </w:p>
        </w:tc>
        <w:tc>
          <w:tcPr>
            <w:tcW w:w="1820" w:type="dxa"/>
            <w:tcBorders>
              <w:top w:val="nil"/>
              <w:left w:val="nil"/>
              <w:bottom w:val="single" w:sz="8" w:space="0" w:color="auto"/>
              <w:right w:val="single" w:sz="8" w:space="0" w:color="auto"/>
            </w:tcBorders>
            <w:shd w:val="clear" w:color="auto" w:fill="auto"/>
            <w:noWrap/>
            <w:vAlign w:val="center"/>
            <w:hideMark/>
          </w:tcPr>
          <w:p w:rsidR="00713E1E" w:rsidRPr="00713E1E" w:rsidRDefault="00713E1E" w:rsidP="00713E1E">
            <w:pPr>
              <w:widowControl/>
              <w:jc w:val="right"/>
              <w:rPr>
                <w:rFonts w:eastAsia="Times New Roman" w:cs="Calibri"/>
                <w:color w:val="000000"/>
                <w:kern w:val="0"/>
                <w:sz w:val="24"/>
                <w:szCs w:val="24"/>
                <w:lang w:eastAsia="en-US" w:bidi="th-TH"/>
              </w:rPr>
            </w:pPr>
            <w:r w:rsidRPr="00713E1E">
              <w:rPr>
                <w:rFonts w:eastAsia="Times New Roman" w:cs="Calibri"/>
                <w:color w:val="000000"/>
                <w:kern w:val="0"/>
                <w:sz w:val="24"/>
                <w:szCs w:val="24"/>
                <w:lang w:val="en-GB" w:eastAsia="en-US" w:bidi="th-TH"/>
              </w:rPr>
              <w:t>144,453</w:t>
            </w:r>
          </w:p>
        </w:tc>
      </w:tr>
      <w:tr w:rsidR="00713E1E" w:rsidRPr="00713E1E" w:rsidTr="00713E1E">
        <w:trPr>
          <w:trHeight w:val="324"/>
          <w:jc w:val="center"/>
        </w:trPr>
        <w:tc>
          <w:tcPr>
            <w:tcW w:w="3900" w:type="dxa"/>
            <w:tcBorders>
              <w:top w:val="nil"/>
              <w:left w:val="single" w:sz="8" w:space="0" w:color="auto"/>
              <w:bottom w:val="single" w:sz="8" w:space="0" w:color="auto"/>
              <w:right w:val="single" w:sz="8" w:space="0" w:color="auto"/>
            </w:tcBorders>
            <w:shd w:val="clear" w:color="auto" w:fill="auto"/>
            <w:noWrap/>
            <w:vAlign w:val="center"/>
            <w:hideMark/>
          </w:tcPr>
          <w:p w:rsidR="00713E1E" w:rsidRPr="00713E1E" w:rsidRDefault="00713E1E" w:rsidP="00713E1E">
            <w:pPr>
              <w:widowControl/>
              <w:jc w:val="right"/>
              <w:rPr>
                <w:rFonts w:eastAsia="Times New Roman" w:cs="Calibri"/>
                <w:color w:val="000000"/>
                <w:kern w:val="0"/>
                <w:sz w:val="24"/>
                <w:szCs w:val="24"/>
                <w:lang w:eastAsia="en-US" w:bidi="th-TH"/>
              </w:rPr>
            </w:pPr>
            <w:r w:rsidRPr="00713E1E">
              <w:rPr>
                <w:rFonts w:eastAsia="Times New Roman" w:cs="Calibri"/>
                <w:color w:val="000000"/>
                <w:kern w:val="0"/>
                <w:sz w:val="24"/>
                <w:szCs w:val="24"/>
                <w:lang w:val="en-GB" w:eastAsia="en-US" w:bidi="th-TH"/>
              </w:rPr>
              <w:t>Transportation</w:t>
            </w:r>
          </w:p>
        </w:tc>
        <w:tc>
          <w:tcPr>
            <w:tcW w:w="1340" w:type="dxa"/>
            <w:tcBorders>
              <w:top w:val="nil"/>
              <w:left w:val="nil"/>
              <w:bottom w:val="single" w:sz="8" w:space="0" w:color="auto"/>
              <w:right w:val="single" w:sz="8" w:space="0" w:color="auto"/>
            </w:tcBorders>
            <w:shd w:val="clear" w:color="auto" w:fill="auto"/>
            <w:noWrap/>
            <w:vAlign w:val="center"/>
            <w:hideMark/>
          </w:tcPr>
          <w:p w:rsidR="00713E1E" w:rsidRPr="00713E1E" w:rsidRDefault="00713E1E" w:rsidP="00713E1E">
            <w:pPr>
              <w:widowControl/>
              <w:jc w:val="right"/>
              <w:rPr>
                <w:rFonts w:eastAsia="Times New Roman" w:cs="Calibri"/>
                <w:color w:val="000000"/>
                <w:kern w:val="0"/>
                <w:sz w:val="24"/>
                <w:szCs w:val="24"/>
                <w:lang w:eastAsia="en-US" w:bidi="th-TH"/>
              </w:rPr>
            </w:pPr>
            <w:r w:rsidRPr="00713E1E">
              <w:rPr>
                <w:rFonts w:eastAsia="Times New Roman" w:cs="Calibri"/>
                <w:color w:val="000000"/>
                <w:kern w:val="0"/>
                <w:sz w:val="24"/>
                <w:szCs w:val="24"/>
                <w:lang w:val="en-GB" w:eastAsia="en-US" w:bidi="th-TH"/>
              </w:rPr>
              <w:t>120,505</w:t>
            </w:r>
          </w:p>
        </w:tc>
        <w:tc>
          <w:tcPr>
            <w:tcW w:w="1820" w:type="dxa"/>
            <w:tcBorders>
              <w:top w:val="nil"/>
              <w:left w:val="nil"/>
              <w:bottom w:val="single" w:sz="8" w:space="0" w:color="auto"/>
              <w:right w:val="single" w:sz="8" w:space="0" w:color="auto"/>
            </w:tcBorders>
            <w:shd w:val="clear" w:color="auto" w:fill="auto"/>
            <w:noWrap/>
            <w:vAlign w:val="center"/>
            <w:hideMark/>
          </w:tcPr>
          <w:p w:rsidR="00713E1E" w:rsidRPr="00713E1E" w:rsidRDefault="00713E1E" w:rsidP="00713E1E">
            <w:pPr>
              <w:widowControl/>
              <w:jc w:val="right"/>
              <w:rPr>
                <w:rFonts w:eastAsia="Times New Roman" w:cs="Calibri"/>
                <w:color w:val="000000"/>
                <w:kern w:val="0"/>
                <w:sz w:val="24"/>
                <w:szCs w:val="24"/>
                <w:lang w:eastAsia="en-US" w:bidi="th-TH"/>
              </w:rPr>
            </w:pPr>
            <w:r w:rsidRPr="00713E1E">
              <w:rPr>
                <w:rFonts w:eastAsia="Times New Roman" w:cs="Calibri"/>
                <w:color w:val="000000"/>
                <w:kern w:val="0"/>
                <w:sz w:val="24"/>
                <w:szCs w:val="24"/>
                <w:lang w:val="en-GB" w:eastAsia="en-US" w:bidi="th-TH"/>
              </w:rPr>
              <w:t>419,321</w:t>
            </w:r>
          </w:p>
        </w:tc>
      </w:tr>
      <w:tr w:rsidR="00713E1E" w:rsidRPr="00713E1E" w:rsidTr="00713E1E">
        <w:trPr>
          <w:trHeight w:val="324"/>
          <w:jc w:val="center"/>
        </w:trPr>
        <w:tc>
          <w:tcPr>
            <w:tcW w:w="3900" w:type="dxa"/>
            <w:tcBorders>
              <w:top w:val="nil"/>
              <w:left w:val="single" w:sz="8" w:space="0" w:color="auto"/>
              <w:bottom w:val="nil"/>
              <w:right w:val="single" w:sz="8" w:space="0" w:color="auto"/>
            </w:tcBorders>
            <w:shd w:val="clear" w:color="auto" w:fill="auto"/>
            <w:noWrap/>
            <w:vAlign w:val="center"/>
            <w:hideMark/>
          </w:tcPr>
          <w:p w:rsidR="00713E1E" w:rsidRPr="00713E1E" w:rsidRDefault="00713E1E" w:rsidP="00713E1E">
            <w:pPr>
              <w:widowControl/>
              <w:jc w:val="right"/>
              <w:rPr>
                <w:rFonts w:eastAsia="Times New Roman" w:cs="Calibri"/>
                <w:color w:val="000000"/>
                <w:kern w:val="0"/>
                <w:sz w:val="24"/>
                <w:szCs w:val="24"/>
                <w:lang w:eastAsia="en-US" w:bidi="th-TH"/>
              </w:rPr>
            </w:pPr>
            <w:r w:rsidRPr="00713E1E">
              <w:rPr>
                <w:rFonts w:eastAsia="Times New Roman" w:cs="Calibri"/>
                <w:color w:val="000000"/>
                <w:kern w:val="0"/>
                <w:sz w:val="24"/>
                <w:szCs w:val="24"/>
                <w:lang w:val="en-GB" w:eastAsia="en-US" w:bidi="th-TH"/>
              </w:rPr>
              <w:t>Miscellaneous</w:t>
            </w:r>
          </w:p>
        </w:tc>
        <w:tc>
          <w:tcPr>
            <w:tcW w:w="1340" w:type="dxa"/>
            <w:tcBorders>
              <w:top w:val="nil"/>
              <w:left w:val="nil"/>
              <w:bottom w:val="nil"/>
              <w:right w:val="single" w:sz="8" w:space="0" w:color="auto"/>
            </w:tcBorders>
            <w:shd w:val="clear" w:color="auto" w:fill="auto"/>
            <w:noWrap/>
            <w:vAlign w:val="center"/>
            <w:hideMark/>
          </w:tcPr>
          <w:p w:rsidR="00713E1E" w:rsidRPr="00713E1E" w:rsidRDefault="00713E1E" w:rsidP="00713E1E">
            <w:pPr>
              <w:widowControl/>
              <w:jc w:val="right"/>
              <w:rPr>
                <w:rFonts w:eastAsia="Times New Roman" w:cs="Calibri"/>
                <w:color w:val="000000"/>
                <w:kern w:val="0"/>
                <w:sz w:val="24"/>
                <w:szCs w:val="24"/>
                <w:lang w:eastAsia="en-US" w:bidi="th-TH"/>
              </w:rPr>
            </w:pPr>
            <w:r w:rsidRPr="00713E1E">
              <w:rPr>
                <w:rFonts w:eastAsia="Times New Roman" w:cs="Calibri"/>
                <w:color w:val="000000"/>
                <w:kern w:val="0"/>
                <w:sz w:val="24"/>
                <w:szCs w:val="24"/>
                <w:lang w:val="en-GB" w:eastAsia="en-US" w:bidi="th-TH"/>
              </w:rPr>
              <w:t>563,776</w:t>
            </w:r>
          </w:p>
        </w:tc>
        <w:tc>
          <w:tcPr>
            <w:tcW w:w="1820" w:type="dxa"/>
            <w:tcBorders>
              <w:top w:val="nil"/>
              <w:left w:val="nil"/>
              <w:bottom w:val="nil"/>
              <w:right w:val="single" w:sz="8" w:space="0" w:color="auto"/>
            </w:tcBorders>
            <w:shd w:val="clear" w:color="auto" w:fill="auto"/>
            <w:noWrap/>
            <w:vAlign w:val="center"/>
            <w:hideMark/>
          </w:tcPr>
          <w:p w:rsidR="00713E1E" w:rsidRPr="00713E1E" w:rsidRDefault="00713E1E" w:rsidP="00713E1E">
            <w:pPr>
              <w:widowControl/>
              <w:jc w:val="right"/>
              <w:rPr>
                <w:rFonts w:eastAsia="Times New Roman" w:cs="Calibri"/>
                <w:color w:val="000000"/>
                <w:kern w:val="0"/>
                <w:sz w:val="24"/>
                <w:szCs w:val="24"/>
                <w:lang w:eastAsia="en-US" w:bidi="th-TH"/>
              </w:rPr>
            </w:pPr>
            <w:r w:rsidRPr="00713E1E">
              <w:rPr>
                <w:rFonts w:eastAsia="Times New Roman" w:cs="Calibri"/>
                <w:color w:val="000000"/>
                <w:kern w:val="0"/>
                <w:sz w:val="24"/>
                <w:szCs w:val="24"/>
                <w:lang w:val="en-GB" w:eastAsia="en-US" w:bidi="th-TH"/>
              </w:rPr>
              <w:t>1,961,771</w:t>
            </w:r>
          </w:p>
        </w:tc>
      </w:tr>
      <w:tr w:rsidR="00713E1E" w:rsidRPr="00713E1E" w:rsidTr="00713E1E">
        <w:trPr>
          <w:trHeight w:val="324"/>
          <w:jc w:val="center"/>
        </w:trPr>
        <w:tc>
          <w:tcPr>
            <w:tcW w:w="390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713E1E" w:rsidRPr="00713E1E" w:rsidRDefault="00713E1E" w:rsidP="00713E1E">
            <w:pPr>
              <w:widowControl/>
              <w:jc w:val="right"/>
              <w:rPr>
                <w:rFonts w:eastAsia="Times New Roman" w:cs="Calibri"/>
                <w:b/>
                <w:bCs/>
                <w:color w:val="000000"/>
                <w:kern w:val="0"/>
                <w:sz w:val="24"/>
                <w:szCs w:val="24"/>
                <w:lang w:eastAsia="en-US" w:bidi="th-TH"/>
              </w:rPr>
            </w:pPr>
            <w:r w:rsidRPr="00713E1E">
              <w:rPr>
                <w:rFonts w:eastAsia="Times New Roman" w:cs="Calibri"/>
                <w:b/>
                <w:bCs/>
                <w:color w:val="000000"/>
                <w:kern w:val="0"/>
                <w:sz w:val="24"/>
                <w:szCs w:val="24"/>
                <w:lang w:val="en-GB" w:eastAsia="en-US" w:bidi="th-TH"/>
              </w:rPr>
              <w:t>TOTAL SPENT</w:t>
            </w:r>
          </w:p>
        </w:tc>
        <w:tc>
          <w:tcPr>
            <w:tcW w:w="1340" w:type="dxa"/>
            <w:tcBorders>
              <w:top w:val="single" w:sz="8" w:space="0" w:color="auto"/>
              <w:left w:val="nil"/>
              <w:bottom w:val="single" w:sz="8" w:space="0" w:color="auto"/>
              <w:right w:val="single" w:sz="8" w:space="0" w:color="auto"/>
            </w:tcBorders>
            <w:shd w:val="clear" w:color="auto" w:fill="auto"/>
            <w:noWrap/>
            <w:vAlign w:val="center"/>
            <w:hideMark/>
          </w:tcPr>
          <w:p w:rsidR="00713E1E" w:rsidRPr="00713E1E" w:rsidRDefault="00713E1E" w:rsidP="00713E1E">
            <w:pPr>
              <w:widowControl/>
              <w:jc w:val="right"/>
              <w:rPr>
                <w:rFonts w:eastAsia="Times New Roman" w:cs="Calibri"/>
                <w:b/>
                <w:bCs/>
                <w:color w:val="000000"/>
                <w:kern w:val="0"/>
                <w:sz w:val="24"/>
                <w:szCs w:val="24"/>
                <w:lang w:eastAsia="en-US" w:bidi="th-TH"/>
              </w:rPr>
            </w:pPr>
            <w:r w:rsidRPr="00713E1E">
              <w:rPr>
                <w:rFonts w:eastAsia="Times New Roman" w:cs="Calibri"/>
                <w:b/>
                <w:bCs/>
                <w:color w:val="000000"/>
                <w:kern w:val="0"/>
                <w:sz w:val="24"/>
                <w:szCs w:val="24"/>
                <w:lang w:val="en-GB" w:eastAsia="en-US" w:bidi="th-TH"/>
              </w:rPr>
              <w:t>2,290,753</w:t>
            </w:r>
          </w:p>
        </w:tc>
        <w:tc>
          <w:tcPr>
            <w:tcW w:w="1820" w:type="dxa"/>
            <w:tcBorders>
              <w:top w:val="single" w:sz="8" w:space="0" w:color="auto"/>
              <w:left w:val="nil"/>
              <w:bottom w:val="single" w:sz="8" w:space="0" w:color="auto"/>
              <w:right w:val="single" w:sz="8" w:space="0" w:color="auto"/>
            </w:tcBorders>
            <w:shd w:val="clear" w:color="auto" w:fill="auto"/>
            <w:noWrap/>
            <w:vAlign w:val="center"/>
            <w:hideMark/>
          </w:tcPr>
          <w:p w:rsidR="00713E1E" w:rsidRPr="00713E1E" w:rsidRDefault="00713E1E" w:rsidP="00713E1E">
            <w:pPr>
              <w:widowControl/>
              <w:jc w:val="right"/>
              <w:rPr>
                <w:rFonts w:eastAsia="Times New Roman" w:cs="Calibri"/>
                <w:b/>
                <w:bCs/>
                <w:color w:val="000000"/>
                <w:kern w:val="0"/>
                <w:sz w:val="24"/>
                <w:szCs w:val="24"/>
                <w:lang w:eastAsia="en-US" w:bidi="th-TH"/>
              </w:rPr>
            </w:pPr>
            <w:r w:rsidRPr="00713E1E">
              <w:rPr>
                <w:rFonts w:eastAsia="Times New Roman" w:cs="Calibri"/>
                <w:b/>
                <w:bCs/>
                <w:color w:val="000000"/>
                <w:kern w:val="0"/>
                <w:sz w:val="24"/>
                <w:szCs w:val="24"/>
                <w:lang w:val="en-GB" w:eastAsia="en-US" w:bidi="th-TH"/>
              </w:rPr>
              <w:t>7,971,133</w:t>
            </w:r>
          </w:p>
        </w:tc>
      </w:tr>
      <w:tr w:rsidR="00713E1E" w:rsidRPr="00713E1E" w:rsidTr="00713E1E">
        <w:trPr>
          <w:trHeight w:val="324"/>
          <w:jc w:val="center"/>
        </w:trPr>
        <w:tc>
          <w:tcPr>
            <w:tcW w:w="3900" w:type="dxa"/>
            <w:tcBorders>
              <w:top w:val="nil"/>
              <w:left w:val="single" w:sz="8" w:space="0" w:color="auto"/>
              <w:bottom w:val="single" w:sz="8" w:space="0" w:color="auto"/>
              <w:right w:val="single" w:sz="8" w:space="0" w:color="auto"/>
            </w:tcBorders>
            <w:shd w:val="clear" w:color="auto" w:fill="auto"/>
            <w:noWrap/>
            <w:vAlign w:val="center"/>
            <w:hideMark/>
          </w:tcPr>
          <w:p w:rsidR="00713E1E" w:rsidRPr="00713E1E" w:rsidRDefault="00713E1E" w:rsidP="00713E1E">
            <w:pPr>
              <w:widowControl/>
              <w:jc w:val="right"/>
              <w:rPr>
                <w:rFonts w:eastAsia="Times New Roman" w:cs="Calibri"/>
                <w:b/>
                <w:bCs/>
                <w:i/>
                <w:iCs/>
                <w:color w:val="000000"/>
                <w:kern w:val="0"/>
                <w:sz w:val="24"/>
                <w:szCs w:val="24"/>
                <w:lang w:eastAsia="en-US" w:bidi="th-TH"/>
              </w:rPr>
            </w:pPr>
            <w:r w:rsidRPr="00713E1E">
              <w:rPr>
                <w:rFonts w:eastAsia="Times New Roman" w:cs="Calibri"/>
                <w:b/>
                <w:bCs/>
                <w:i/>
                <w:iCs/>
                <w:color w:val="000000"/>
                <w:kern w:val="0"/>
                <w:sz w:val="24"/>
                <w:szCs w:val="24"/>
                <w:lang w:val="en-GB" w:eastAsia="en-US" w:bidi="th-TH"/>
              </w:rPr>
              <w:lastRenderedPageBreak/>
              <w:t>ACCUMULATED SAVINGS</w:t>
            </w:r>
          </w:p>
        </w:tc>
        <w:tc>
          <w:tcPr>
            <w:tcW w:w="1340" w:type="dxa"/>
            <w:tcBorders>
              <w:top w:val="nil"/>
              <w:left w:val="nil"/>
              <w:bottom w:val="single" w:sz="8" w:space="0" w:color="auto"/>
              <w:right w:val="single" w:sz="8" w:space="0" w:color="auto"/>
            </w:tcBorders>
            <w:shd w:val="clear" w:color="auto" w:fill="auto"/>
            <w:noWrap/>
            <w:vAlign w:val="center"/>
            <w:hideMark/>
          </w:tcPr>
          <w:p w:rsidR="00713E1E" w:rsidRPr="00713E1E" w:rsidRDefault="00713E1E" w:rsidP="00713E1E">
            <w:pPr>
              <w:widowControl/>
              <w:jc w:val="right"/>
              <w:rPr>
                <w:rFonts w:eastAsia="Times New Roman" w:cs="Calibri"/>
                <w:b/>
                <w:bCs/>
                <w:i/>
                <w:iCs/>
                <w:color w:val="000000"/>
                <w:kern w:val="0"/>
                <w:sz w:val="24"/>
                <w:szCs w:val="24"/>
                <w:lang w:eastAsia="en-US" w:bidi="th-TH"/>
              </w:rPr>
            </w:pPr>
            <w:r w:rsidRPr="00713E1E">
              <w:rPr>
                <w:rFonts w:eastAsia="Times New Roman" w:cs="Calibri"/>
                <w:b/>
                <w:bCs/>
                <w:i/>
                <w:iCs/>
                <w:color w:val="000000"/>
                <w:kern w:val="0"/>
                <w:sz w:val="24"/>
                <w:szCs w:val="24"/>
                <w:lang w:val="en-GB" w:eastAsia="en-US" w:bidi="th-TH"/>
              </w:rPr>
              <w:t>242,435</w:t>
            </w:r>
          </w:p>
        </w:tc>
        <w:tc>
          <w:tcPr>
            <w:tcW w:w="1820" w:type="dxa"/>
            <w:tcBorders>
              <w:top w:val="nil"/>
              <w:left w:val="nil"/>
              <w:bottom w:val="single" w:sz="8" w:space="0" w:color="auto"/>
              <w:right w:val="single" w:sz="8" w:space="0" w:color="auto"/>
            </w:tcBorders>
            <w:shd w:val="clear" w:color="auto" w:fill="auto"/>
            <w:noWrap/>
            <w:vAlign w:val="center"/>
            <w:hideMark/>
          </w:tcPr>
          <w:p w:rsidR="00713E1E" w:rsidRPr="00713E1E" w:rsidRDefault="00713E1E" w:rsidP="00713E1E">
            <w:pPr>
              <w:widowControl/>
              <w:jc w:val="right"/>
              <w:rPr>
                <w:rFonts w:eastAsia="Times New Roman" w:cs="Calibri"/>
                <w:b/>
                <w:bCs/>
                <w:i/>
                <w:iCs/>
                <w:color w:val="000000"/>
                <w:kern w:val="0"/>
                <w:sz w:val="24"/>
                <w:szCs w:val="24"/>
                <w:lang w:eastAsia="en-US" w:bidi="th-TH"/>
              </w:rPr>
            </w:pPr>
            <w:r w:rsidRPr="00713E1E">
              <w:rPr>
                <w:rFonts w:eastAsia="Times New Roman" w:cs="Calibri"/>
                <w:b/>
                <w:bCs/>
                <w:i/>
                <w:iCs/>
                <w:color w:val="000000"/>
                <w:kern w:val="0"/>
                <w:sz w:val="24"/>
                <w:szCs w:val="24"/>
                <w:lang w:val="en-GB" w:eastAsia="en-US" w:bidi="th-TH"/>
              </w:rPr>
              <w:t>843,601</w:t>
            </w:r>
          </w:p>
        </w:tc>
      </w:tr>
    </w:tbl>
    <w:p w:rsidR="00703F87" w:rsidRDefault="00703F87">
      <w:pPr>
        <w:widowControl/>
        <w:jc w:val="left"/>
        <w:rPr>
          <w:rFonts w:asciiTheme="minorHAnsi" w:hAnsiTheme="minorHAnsi"/>
          <w:color w:val="000000"/>
          <w:sz w:val="22"/>
          <w:szCs w:val="22"/>
        </w:rPr>
      </w:pPr>
      <w:r>
        <w:rPr>
          <w:rFonts w:asciiTheme="minorHAnsi" w:hAnsiTheme="minorHAnsi"/>
          <w:color w:val="000000"/>
          <w:sz w:val="22"/>
          <w:szCs w:val="22"/>
        </w:rPr>
        <w:br w:type="page"/>
      </w:r>
    </w:p>
    <w:p w:rsidR="00B45A69" w:rsidRDefault="00B45A69" w:rsidP="00B45A69">
      <w:pPr>
        <w:shd w:val="clear" w:color="auto" w:fill="FFFFFF"/>
        <w:spacing w:after="100" w:afterAutospacing="1"/>
        <w:rPr>
          <w:rFonts w:ascii="Arial" w:eastAsia="Times New Roman" w:hAnsi="Arial" w:cs="Arial"/>
          <w:color w:val="111111"/>
          <w:sz w:val="26"/>
          <w:szCs w:val="26"/>
          <w:lang w:eastAsia="en-GB"/>
        </w:rPr>
      </w:pPr>
      <w:r>
        <w:rPr>
          <w:rFonts w:ascii="Arial" w:eastAsia="Times New Roman" w:hAnsi="Arial" w:cs="Arial"/>
          <w:color w:val="111111"/>
          <w:sz w:val="26"/>
          <w:szCs w:val="26"/>
          <w:lang w:eastAsia="en-GB"/>
        </w:rPr>
        <w:lastRenderedPageBreak/>
        <w:t>APPENDIX 1 – FORRU-CMU Status</w:t>
      </w:r>
      <w:r w:rsidR="00BF79C3">
        <w:rPr>
          <w:rFonts w:ascii="Arial" w:eastAsia="Times New Roman" w:hAnsi="Arial" w:cs="Arial"/>
          <w:color w:val="111111"/>
          <w:sz w:val="26"/>
          <w:szCs w:val="26"/>
          <w:lang w:eastAsia="en-GB"/>
        </w:rPr>
        <w:t xml:space="preserve"> (</w:t>
      </w:r>
      <w:r w:rsidR="00BF79C3" w:rsidRPr="00BF79C3">
        <w:rPr>
          <w:rFonts w:ascii="Arial" w:eastAsia="Times New Roman" w:hAnsi="Arial" w:cs="Arial"/>
          <w:color w:val="111111"/>
          <w:sz w:val="26"/>
          <w:szCs w:val="26"/>
          <w:lang w:eastAsia="en-GB"/>
        </w:rPr>
        <w:t>https://www.forru.org/about/our-mission</w:t>
      </w:r>
      <w:r w:rsidR="00BF79C3">
        <w:rPr>
          <w:rFonts w:ascii="Arial" w:eastAsia="Times New Roman" w:hAnsi="Arial" w:cs="Arial"/>
          <w:color w:val="111111"/>
          <w:sz w:val="26"/>
          <w:szCs w:val="26"/>
          <w:lang w:eastAsia="en-GB"/>
        </w:rPr>
        <w:t>)</w:t>
      </w:r>
    </w:p>
    <w:p w:rsidR="00703F87" w:rsidRDefault="00703F87" w:rsidP="00703F87">
      <w:pPr>
        <w:shd w:val="clear" w:color="auto" w:fill="FFFFFF"/>
        <w:spacing w:after="100" w:afterAutospacing="1"/>
        <w:rPr>
          <w:rFonts w:ascii="Arial" w:eastAsia="Times New Roman" w:hAnsi="Arial" w:cs="Arial"/>
          <w:color w:val="111111"/>
          <w:sz w:val="26"/>
          <w:szCs w:val="26"/>
          <w:lang w:eastAsia="en-GB"/>
        </w:rPr>
      </w:pPr>
    </w:p>
    <w:p w:rsidR="00B45A69" w:rsidRDefault="00B45A69" w:rsidP="00703F87">
      <w:pPr>
        <w:shd w:val="clear" w:color="auto" w:fill="FFFFFF"/>
        <w:spacing w:after="100" w:afterAutospacing="1"/>
        <w:rPr>
          <w:del w:id="75" w:author="vane" w:date="2022-10-23T13:41:00Z"/>
          <w:rFonts w:ascii="Arial" w:eastAsia="Times New Roman" w:hAnsi="Arial" w:cs="Arial"/>
          <w:color w:val="111111"/>
          <w:sz w:val="26"/>
          <w:szCs w:val="26"/>
          <w:lang w:eastAsia="en-GB"/>
        </w:rPr>
      </w:pPr>
      <w:del w:id="76" w:author="vane" w:date="2022-10-23T13:41:00Z">
        <w:r w:rsidRPr="00B45A69">
          <w:rPr>
            <w:rFonts w:ascii="Arial" w:eastAsia="Times New Roman" w:hAnsi="Arial" w:cs="Arial"/>
            <w:noProof/>
            <w:color w:val="111111"/>
            <w:sz w:val="26"/>
            <w:szCs w:val="26"/>
            <w:lang w:val="en-GB" w:eastAsia="en-GB"/>
          </w:rPr>
          <w:drawing>
            <wp:inline distT="0" distB="0" distL="0" distR="0">
              <wp:extent cx="5811864" cy="7921717"/>
              <wp:effectExtent l="0" t="0" r="0" b="317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cstate="print"/>
                      <a:stretch>
                        <a:fillRect/>
                      </a:stretch>
                    </pic:blipFill>
                    <pic:spPr>
                      <a:xfrm>
                        <a:off x="0" y="0"/>
                        <a:ext cx="5822290" cy="7935927"/>
                      </a:xfrm>
                      <a:prstGeom prst="rect">
                        <a:avLst/>
                      </a:prstGeom>
                    </pic:spPr>
                  </pic:pic>
                </a:graphicData>
              </a:graphic>
            </wp:inline>
          </w:drawing>
        </w:r>
      </w:del>
    </w:p>
    <w:p w:rsidR="00B45A69" w:rsidRDefault="00B45A69" w:rsidP="00703F87">
      <w:pPr>
        <w:shd w:val="clear" w:color="auto" w:fill="FFFFFF"/>
        <w:spacing w:after="100" w:afterAutospacing="1"/>
        <w:rPr>
          <w:ins w:id="77" w:author="vane" w:date="2022-10-23T13:41:00Z"/>
          <w:rFonts w:ascii="Arial" w:eastAsia="Times New Roman" w:hAnsi="Arial" w:cs="Arial"/>
          <w:color w:val="111111"/>
          <w:sz w:val="26"/>
          <w:szCs w:val="26"/>
          <w:lang w:eastAsia="en-GB"/>
        </w:rPr>
      </w:pPr>
      <w:ins w:id="78" w:author="vane" w:date="2022-10-23T13:41:00Z">
        <w:r w:rsidRPr="00B45A69">
          <w:rPr>
            <w:rFonts w:ascii="Arial" w:eastAsia="Times New Roman" w:hAnsi="Arial" w:cs="Arial"/>
            <w:noProof/>
            <w:color w:val="111111"/>
            <w:sz w:val="26"/>
            <w:szCs w:val="26"/>
            <w:lang w:val="en-GB" w:eastAsia="en-GB"/>
          </w:rPr>
          <w:lastRenderedPageBreak/>
          <w:drawing>
            <wp:inline distT="0" distB="0" distL="0" distR="0">
              <wp:extent cx="5811864" cy="7921717"/>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cstate="print"/>
                      <a:stretch>
                        <a:fillRect/>
                      </a:stretch>
                    </pic:blipFill>
                    <pic:spPr>
                      <a:xfrm>
                        <a:off x="0" y="0"/>
                        <a:ext cx="5822290" cy="7935927"/>
                      </a:xfrm>
                      <a:prstGeom prst="rect">
                        <a:avLst/>
                      </a:prstGeom>
                    </pic:spPr>
                  </pic:pic>
                </a:graphicData>
              </a:graphic>
            </wp:inline>
          </w:drawing>
        </w:r>
      </w:ins>
    </w:p>
    <w:p w:rsidR="00B45A69" w:rsidRDefault="00B45A69">
      <w:pPr>
        <w:widowControl/>
        <w:jc w:val="left"/>
        <w:rPr>
          <w:rFonts w:ascii="Arial" w:eastAsia="Times New Roman" w:hAnsi="Arial" w:cs="Arial"/>
          <w:color w:val="111111"/>
          <w:sz w:val="26"/>
          <w:szCs w:val="26"/>
          <w:lang w:eastAsia="en-GB"/>
        </w:rPr>
      </w:pPr>
      <w:r>
        <w:rPr>
          <w:rFonts w:ascii="Arial" w:eastAsia="Times New Roman" w:hAnsi="Arial" w:cs="Arial"/>
          <w:color w:val="111111"/>
          <w:sz w:val="26"/>
          <w:szCs w:val="26"/>
          <w:lang w:eastAsia="en-GB"/>
        </w:rPr>
        <w:br w:type="page"/>
      </w:r>
    </w:p>
    <w:p w:rsidR="00B45A69" w:rsidRDefault="00B45A69" w:rsidP="00703F87">
      <w:pPr>
        <w:shd w:val="clear" w:color="auto" w:fill="FFFFFF"/>
        <w:spacing w:after="100" w:afterAutospacing="1"/>
        <w:rPr>
          <w:rFonts w:ascii="Arial" w:eastAsia="Times New Roman" w:hAnsi="Arial" w:cs="Arial"/>
          <w:color w:val="111111"/>
          <w:sz w:val="26"/>
          <w:szCs w:val="26"/>
          <w:lang w:eastAsia="en-GB"/>
        </w:rPr>
      </w:pPr>
    </w:p>
    <w:p w:rsidR="00B45A69" w:rsidRDefault="00B45A69" w:rsidP="00703F87">
      <w:pPr>
        <w:shd w:val="clear" w:color="auto" w:fill="FFFFFF"/>
        <w:spacing w:after="100" w:afterAutospacing="1"/>
        <w:rPr>
          <w:rFonts w:ascii="Arial" w:eastAsia="Times New Roman" w:hAnsi="Arial" w:cs="Arial"/>
          <w:color w:val="111111"/>
          <w:sz w:val="26"/>
          <w:szCs w:val="26"/>
          <w:lang w:eastAsia="en-GB"/>
        </w:rPr>
      </w:pPr>
    </w:p>
    <w:p w:rsidR="00B45A69" w:rsidRDefault="00B45A69" w:rsidP="00703F87">
      <w:pPr>
        <w:shd w:val="clear" w:color="auto" w:fill="FFFFFF"/>
        <w:spacing w:after="100" w:afterAutospacing="1"/>
        <w:rPr>
          <w:rFonts w:ascii="Arial" w:eastAsia="Times New Roman" w:hAnsi="Arial" w:cs="Arial"/>
          <w:color w:val="111111"/>
          <w:sz w:val="26"/>
          <w:szCs w:val="26"/>
          <w:lang w:eastAsia="en-GB"/>
        </w:rPr>
      </w:pPr>
    </w:p>
    <w:p w:rsidR="00703F87" w:rsidRDefault="00703F87" w:rsidP="00703F87">
      <w:pPr>
        <w:shd w:val="clear" w:color="auto" w:fill="FFFFFF"/>
        <w:spacing w:after="100" w:afterAutospacing="1"/>
        <w:rPr>
          <w:rFonts w:ascii="Arial" w:eastAsia="Times New Roman" w:hAnsi="Arial" w:cs="Arial"/>
          <w:color w:val="111111"/>
          <w:sz w:val="26"/>
          <w:szCs w:val="26"/>
          <w:lang w:eastAsia="en-GB"/>
        </w:rPr>
      </w:pPr>
      <w:r>
        <w:rPr>
          <w:rFonts w:ascii="Arial" w:eastAsia="Times New Roman" w:hAnsi="Arial" w:cs="Arial"/>
          <w:color w:val="111111"/>
          <w:sz w:val="26"/>
          <w:szCs w:val="26"/>
          <w:lang w:eastAsia="en-GB"/>
        </w:rPr>
        <w:t>The status of FORRU-CMU (the Forest Restoration Research Unit of Chiang Mai University)</w:t>
      </w:r>
      <w:r w:rsidR="00B45A69">
        <w:rPr>
          <w:rFonts w:ascii="Arial" w:eastAsia="Times New Roman" w:hAnsi="Arial" w:cs="Arial"/>
          <w:color w:val="111111"/>
          <w:sz w:val="26"/>
          <w:szCs w:val="26"/>
          <w:lang w:eastAsia="en-GB"/>
        </w:rPr>
        <w:t xml:space="preserve"> is </w:t>
      </w:r>
      <w:r>
        <w:rPr>
          <w:rFonts w:ascii="Arial" w:eastAsia="Times New Roman" w:hAnsi="Arial" w:cs="Arial"/>
          <w:color w:val="111111"/>
          <w:sz w:val="26"/>
          <w:szCs w:val="26"/>
          <w:lang w:eastAsia="en-GB"/>
        </w:rPr>
        <w:t>a research unit within the Science Faculty of Chiang Mai University, with offices located in the Faculty’s Biology Department.</w:t>
      </w:r>
    </w:p>
    <w:p w:rsidR="00703F87" w:rsidRPr="00657F9F" w:rsidRDefault="00703F87" w:rsidP="00703F87">
      <w:pPr>
        <w:pBdr>
          <w:top w:val="single" w:sz="4" w:space="1" w:color="auto"/>
          <w:left w:val="single" w:sz="4" w:space="4" w:color="auto"/>
          <w:bottom w:val="single" w:sz="4" w:space="1" w:color="auto"/>
          <w:right w:val="single" w:sz="4" w:space="4" w:color="auto"/>
        </w:pBdr>
        <w:spacing w:after="100" w:afterAutospacing="1"/>
        <w:ind w:left="360"/>
        <w:rPr>
          <w:rFonts w:ascii="Arial" w:eastAsia="Times New Roman" w:hAnsi="Arial" w:cs="Arial"/>
          <w:color w:val="111111"/>
          <w:sz w:val="2"/>
          <w:szCs w:val="26"/>
          <w:lang w:eastAsia="en-GB"/>
        </w:rPr>
      </w:pPr>
    </w:p>
    <w:p w:rsidR="00703F87" w:rsidRPr="00316EDE" w:rsidRDefault="00703F87" w:rsidP="00703F87">
      <w:pPr>
        <w:pStyle w:val="ListParagraph"/>
        <w:numPr>
          <w:ilvl w:val="0"/>
          <w:numId w:val="26"/>
        </w:numPr>
        <w:pBdr>
          <w:top w:val="single" w:sz="4" w:space="1" w:color="auto"/>
          <w:left w:val="single" w:sz="4" w:space="4" w:color="auto"/>
          <w:bottom w:val="single" w:sz="4" w:space="1" w:color="auto"/>
          <w:right w:val="single" w:sz="4" w:space="4" w:color="auto"/>
        </w:pBdr>
        <w:spacing w:after="100" w:afterAutospacing="1"/>
        <w:contextualSpacing/>
        <w:rPr>
          <w:rFonts w:ascii="Arial" w:hAnsi="Arial" w:cs="Arial"/>
          <w:color w:val="111111"/>
          <w:sz w:val="26"/>
          <w:szCs w:val="26"/>
          <w:lang w:eastAsia="en-GB"/>
        </w:rPr>
      </w:pPr>
      <w:r w:rsidRPr="00316EDE">
        <w:rPr>
          <w:rFonts w:ascii="Arial" w:hAnsi="Arial" w:cs="Arial"/>
          <w:b/>
          <w:color w:val="111111"/>
          <w:sz w:val="26"/>
          <w:szCs w:val="26"/>
          <w:lang w:eastAsia="en-GB"/>
        </w:rPr>
        <w:t>Name of unit:</w:t>
      </w:r>
      <w:r w:rsidRPr="00316EDE">
        <w:rPr>
          <w:rFonts w:ascii="Arial" w:hAnsi="Arial" w:cs="Arial"/>
          <w:color w:val="111111"/>
          <w:sz w:val="26"/>
          <w:szCs w:val="26"/>
          <w:lang w:eastAsia="en-GB"/>
        </w:rPr>
        <w:t xml:space="preserve"> FOREST RESTORATION RESEARCH UNIT of CHIANG MAI UNIVERSITY (FORRU-CMU) </w:t>
      </w:r>
    </w:p>
    <w:p w:rsidR="00703F87" w:rsidRPr="00382721" w:rsidRDefault="00703F87" w:rsidP="00703F87">
      <w:pPr>
        <w:widowControl/>
        <w:numPr>
          <w:ilvl w:val="0"/>
          <w:numId w:val="26"/>
        </w:numPr>
        <w:pBdr>
          <w:top w:val="single" w:sz="4" w:space="1" w:color="auto"/>
          <w:left w:val="single" w:sz="4" w:space="4" w:color="auto"/>
          <w:bottom w:val="single" w:sz="4" w:space="1" w:color="auto"/>
          <w:right w:val="single" w:sz="4" w:space="4" w:color="auto"/>
        </w:pBdr>
        <w:spacing w:before="100" w:beforeAutospacing="1" w:after="100" w:afterAutospacing="1"/>
        <w:jc w:val="left"/>
        <w:rPr>
          <w:rFonts w:ascii="Arial" w:eastAsia="Times New Roman" w:hAnsi="Arial" w:cs="Arial"/>
          <w:color w:val="111111"/>
          <w:sz w:val="26"/>
          <w:szCs w:val="26"/>
          <w:lang w:eastAsia="en-GB"/>
        </w:rPr>
      </w:pPr>
      <w:r w:rsidRPr="00E861D6">
        <w:rPr>
          <w:rFonts w:ascii="Arial" w:eastAsia="Times New Roman" w:hAnsi="Arial" w:cs="Arial"/>
          <w:b/>
          <w:color w:val="111111"/>
          <w:sz w:val="26"/>
          <w:szCs w:val="26"/>
          <w:lang w:eastAsia="en-GB"/>
        </w:rPr>
        <w:t>Function</w:t>
      </w:r>
      <w:r>
        <w:rPr>
          <w:rFonts w:ascii="Arial" w:eastAsia="Times New Roman" w:hAnsi="Arial" w:cs="Arial"/>
          <w:color w:val="111111"/>
          <w:sz w:val="26"/>
          <w:szCs w:val="26"/>
          <w:lang w:eastAsia="en-GB"/>
        </w:rPr>
        <w:t>: FORRU-CMU’s mission is i) to devise and test original techniques to restore tropical forest ecosystems, in terms of biomass, structure, biodiversity and ecological functioning and ii) to disseminate its research results to stakeholders involved in tropical forest ecosystem restoration, through education and outreach activities and publications.</w:t>
      </w:r>
    </w:p>
    <w:p w:rsidR="00703F87" w:rsidRPr="00382721" w:rsidRDefault="00703F87" w:rsidP="00703F87">
      <w:pPr>
        <w:widowControl/>
        <w:numPr>
          <w:ilvl w:val="0"/>
          <w:numId w:val="26"/>
        </w:numPr>
        <w:pBdr>
          <w:top w:val="single" w:sz="4" w:space="1" w:color="auto"/>
          <w:left w:val="single" w:sz="4" w:space="4" w:color="auto"/>
          <w:bottom w:val="single" w:sz="4" w:space="1" w:color="auto"/>
          <w:right w:val="single" w:sz="4" w:space="4" w:color="auto"/>
        </w:pBdr>
        <w:spacing w:before="100" w:beforeAutospacing="1" w:after="100" w:afterAutospacing="1"/>
        <w:jc w:val="left"/>
        <w:rPr>
          <w:rFonts w:ascii="Arial" w:eastAsia="Times New Roman" w:hAnsi="Arial" w:cs="Arial"/>
          <w:color w:val="111111"/>
          <w:sz w:val="26"/>
          <w:szCs w:val="26"/>
          <w:lang w:eastAsia="en-GB"/>
        </w:rPr>
      </w:pPr>
      <w:r w:rsidRPr="00E861D6">
        <w:rPr>
          <w:rFonts w:ascii="Arial" w:eastAsia="Times New Roman" w:hAnsi="Arial" w:cs="Arial"/>
          <w:b/>
          <w:color w:val="111111"/>
          <w:sz w:val="26"/>
          <w:szCs w:val="26"/>
          <w:lang w:eastAsia="en-GB"/>
        </w:rPr>
        <w:t>Location</w:t>
      </w:r>
      <w:r>
        <w:rPr>
          <w:rFonts w:ascii="Arial" w:eastAsia="Times New Roman" w:hAnsi="Arial" w:cs="Arial"/>
          <w:color w:val="111111"/>
          <w:sz w:val="26"/>
          <w:szCs w:val="26"/>
          <w:lang w:eastAsia="en-GB"/>
        </w:rPr>
        <w:t>: Biology Department, Science Faculty, Chiang Mai University, Huaykaew Rd, Chiang Mai, Thailand 50200</w:t>
      </w:r>
    </w:p>
    <w:p w:rsidR="00703F87" w:rsidRDefault="00703F87" w:rsidP="00703F87">
      <w:pPr>
        <w:widowControl/>
        <w:numPr>
          <w:ilvl w:val="0"/>
          <w:numId w:val="26"/>
        </w:numPr>
        <w:pBdr>
          <w:top w:val="single" w:sz="4" w:space="1" w:color="auto"/>
          <w:left w:val="single" w:sz="4" w:space="4" w:color="auto"/>
          <w:bottom w:val="single" w:sz="4" w:space="1" w:color="auto"/>
          <w:right w:val="single" w:sz="4" w:space="4" w:color="auto"/>
        </w:pBdr>
        <w:spacing w:before="100" w:beforeAutospacing="1" w:after="100" w:afterAutospacing="1"/>
        <w:jc w:val="left"/>
        <w:rPr>
          <w:rFonts w:ascii="Arial" w:eastAsia="Times New Roman" w:hAnsi="Arial" w:cs="Arial"/>
          <w:color w:val="111111"/>
          <w:sz w:val="26"/>
          <w:szCs w:val="26"/>
          <w:lang w:eastAsia="en-GB"/>
        </w:rPr>
      </w:pPr>
      <w:r w:rsidRPr="00382721">
        <w:rPr>
          <w:rFonts w:ascii="Arial" w:eastAsia="Times New Roman" w:hAnsi="Arial" w:cs="Arial"/>
          <w:b/>
          <w:color w:val="111111"/>
          <w:sz w:val="26"/>
          <w:szCs w:val="26"/>
          <w:lang w:eastAsia="en-GB"/>
        </w:rPr>
        <w:t xml:space="preserve">Type of </w:t>
      </w:r>
      <w:r w:rsidRPr="00E861D6">
        <w:rPr>
          <w:rFonts w:ascii="Arial" w:eastAsia="Times New Roman" w:hAnsi="Arial" w:cs="Arial"/>
          <w:b/>
          <w:color w:val="111111"/>
          <w:sz w:val="26"/>
          <w:szCs w:val="26"/>
          <w:lang w:eastAsia="en-GB"/>
        </w:rPr>
        <w:t>entity</w:t>
      </w:r>
      <w:r>
        <w:rPr>
          <w:rFonts w:ascii="Arial" w:eastAsia="Times New Roman" w:hAnsi="Arial" w:cs="Arial"/>
          <w:color w:val="111111"/>
          <w:sz w:val="26"/>
          <w:szCs w:val="26"/>
          <w:lang w:eastAsia="en-GB"/>
        </w:rPr>
        <w:t>: Research Unit, also providing environmental education and outreach services, under the Science Faculty of Chiang Mai University. FORRU-CMU is a non-government, non-profit entity, entirely dependent for funding on applications to academic research &amp; education funding bodies, donations and payments for providing educational services.</w:t>
      </w:r>
    </w:p>
    <w:p w:rsidR="00703F87" w:rsidRPr="006F32AA" w:rsidRDefault="00703F87" w:rsidP="00703F87">
      <w:pPr>
        <w:widowControl/>
        <w:numPr>
          <w:ilvl w:val="0"/>
          <w:numId w:val="26"/>
        </w:numPr>
        <w:pBdr>
          <w:top w:val="single" w:sz="4" w:space="1" w:color="auto"/>
          <w:left w:val="single" w:sz="4" w:space="4" w:color="auto"/>
          <w:bottom w:val="single" w:sz="4" w:space="1" w:color="auto"/>
          <w:right w:val="single" w:sz="4" w:space="4" w:color="auto"/>
        </w:pBdr>
        <w:spacing w:before="100" w:beforeAutospacing="1" w:after="100" w:afterAutospacing="1"/>
        <w:jc w:val="left"/>
        <w:rPr>
          <w:rFonts w:ascii="Arial" w:eastAsia="Times New Roman" w:hAnsi="Arial" w:cs="Arial"/>
          <w:color w:val="111111"/>
          <w:sz w:val="26"/>
          <w:szCs w:val="26"/>
          <w:lang w:eastAsia="en-GB"/>
        </w:rPr>
      </w:pPr>
      <w:r w:rsidRPr="006F32AA">
        <w:rPr>
          <w:rFonts w:ascii="Arial" w:eastAsia="Times New Roman" w:hAnsi="Arial" w:cs="Arial"/>
          <w:b/>
          <w:color w:val="111111"/>
          <w:sz w:val="26"/>
          <w:szCs w:val="26"/>
          <w:lang w:eastAsia="en-GB"/>
        </w:rPr>
        <w:t>Directors</w:t>
      </w:r>
      <w:r w:rsidRPr="006F32AA">
        <w:rPr>
          <w:rFonts w:ascii="Arial" w:eastAsia="Times New Roman" w:hAnsi="Arial" w:cs="Arial"/>
          <w:color w:val="111111"/>
          <w:sz w:val="26"/>
          <w:szCs w:val="26"/>
          <w:lang w:eastAsia="en-GB"/>
        </w:rPr>
        <w:t xml:space="preserve">: the unit is directed by Dr. Stephen Elliott, Dr. Sutthathorn Chairuangsri, Dr. Dia Shannon and Dr. Pimonrat Tiansawat, all Faculty Staff of the Biology Department, Science Faculty CMU, through staff co-ordination meetings every 4-6 weeks. </w:t>
      </w:r>
    </w:p>
    <w:p w:rsidR="00703F87" w:rsidRPr="004B7EC3" w:rsidRDefault="00703F87" w:rsidP="00703F87">
      <w:pPr>
        <w:widowControl/>
        <w:numPr>
          <w:ilvl w:val="0"/>
          <w:numId w:val="26"/>
        </w:numPr>
        <w:pBdr>
          <w:top w:val="single" w:sz="4" w:space="1" w:color="auto"/>
          <w:left w:val="single" w:sz="4" w:space="4" w:color="auto"/>
          <w:bottom w:val="single" w:sz="4" w:space="1" w:color="auto"/>
          <w:right w:val="single" w:sz="4" w:space="4" w:color="auto"/>
        </w:pBdr>
        <w:spacing w:before="100" w:beforeAutospacing="1" w:after="100" w:afterAutospacing="1"/>
        <w:jc w:val="left"/>
        <w:rPr>
          <w:rFonts w:ascii="Arial" w:eastAsia="Times New Roman" w:hAnsi="Arial" w:cs="Arial"/>
          <w:color w:val="111111"/>
          <w:sz w:val="26"/>
          <w:szCs w:val="26"/>
          <w:lang w:eastAsia="en-GB"/>
        </w:rPr>
      </w:pPr>
      <w:r w:rsidRPr="00382721">
        <w:rPr>
          <w:rFonts w:ascii="Arial" w:eastAsia="Times New Roman" w:hAnsi="Arial" w:cs="Arial"/>
          <w:b/>
          <w:color w:val="111111"/>
          <w:sz w:val="26"/>
          <w:szCs w:val="26"/>
          <w:lang w:eastAsia="en-GB"/>
        </w:rPr>
        <w:t>Duration</w:t>
      </w:r>
      <w:r>
        <w:rPr>
          <w:rFonts w:ascii="Arial" w:eastAsia="Times New Roman" w:hAnsi="Arial" w:cs="Arial"/>
          <w:color w:val="111111"/>
          <w:sz w:val="26"/>
          <w:szCs w:val="26"/>
          <w:lang w:eastAsia="en-GB"/>
        </w:rPr>
        <w:t>: the unit was established on November 24</w:t>
      </w:r>
      <w:r w:rsidRPr="00C34BA9">
        <w:rPr>
          <w:rFonts w:ascii="Arial" w:eastAsia="Times New Roman" w:hAnsi="Arial" w:cs="Arial"/>
          <w:color w:val="111111"/>
          <w:sz w:val="26"/>
          <w:szCs w:val="26"/>
          <w:vertAlign w:val="superscript"/>
          <w:lang w:eastAsia="en-GB"/>
        </w:rPr>
        <w:t>th</w:t>
      </w:r>
      <w:r>
        <w:rPr>
          <w:rFonts w:ascii="Arial" w:eastAsia="Times New Roman" w:hAnsi="Arial" w:cs="Arial"/>
          <w:color w:val="111111"/>
          <w:sz w:val="26"/>
          <w:szCs w:val="26"/>
          <w:lang w:eastAsia="en-GB"/>
        </w:rPr>
        <w:t xml:space="preserve"> 1994 is subject to annual confirmation by the CMU Science Faculty.</w:t>
      </w:r>
    </w:p>
    <w:p w:rsidR="00703F87" w:rsidRDefault="00703F87" w:rsidP="00703F87">
      <w:pPr>
        <w:pBdr>
          <w:top w:val="single" w:sz="4" w:space="1" w:color="auto"/>
          <w:left w:val="single" w:sz="4" w:space="4" w:color="auto"/>
          <w:bottom w:val="single" w:sz="4" w:space="1" w:color="auto"/>
          <w:right w:val="single" w:sz="4" w:space="4" w:color="auto"/>
        </w:pBdr>
        <w:spacing w:before="100" w:beforeAutospacing="1" w:after="100" w:afterAutospacing="1"/>
        <w:ind w:left="360"/>
        <w:rPr>
          <w:rFonts w:ascii="Arial" w:eastAsia="Times New Roman" w:hAnsi="Arial" w:cs="Arial"/>
          <w:color w:val="111111"/>
          <w:sz w:val="26"/>
          <w:szCs w:val="26"/>
          <w:lang w:eastAsia="en-GB"/>
        </w:rPr>
      </w:pPr>
      <w:r>
        <w:rPr>
          <w:noProof/>
          <w:lang w:val="en-GB" w:eastAsia="en-GB"/>
        </w:rPr>
        <w:drawing>
          <wp:anchor distT="0" distB="0" distL="114300" distR="114300" simplePos="0" relativeHeight="251660288" behindDoc="1" locked="0" layoutInCell="1" allowOverlap="1">
            <wp:simplePos x="0" y="0"/>
            <wp:positionH relativeFrom="margin">
              <wp:posOffset>3721100</wp:posOffset>
            </wp:positionH>
            <wp:positionV relativeFrom="paragraph">
              <wp:posOffset>709656</wp:posOffset>
            </wp:positionV>
            <wp:extent cx="1937385" cy="1096103"/>
            <wp:effectExtent l="0" t="0" r="5715"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n.jpg"/>
                    <pic:cNvPicPr/>
                  </pic:nvPicPr>
                  <pic:blipFill>
                    <a:blip r:embed="rId4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949297" cy="1102843"/>
                    </a:xfrm>
                    <a:prstGeom prst="rect">
                      <a:avLst/>
                    </a:prstGeom>
                  </pic:spPr>
                </pic:pic>
              </a:graphicData>
            </a:graphic>
          </wp:anchor>
        </w:drawing>
      </w:r>
      <w:r w:rsidRPr="00382721">
        <w:rPr>
          <w:rFonts w:ascii="Arial" w:eastAsia="Times New Roman" w:hAnsi="Arial" w:cs="Arial"/>
          <w:b/>
          <w:color w:val="111111"/>
          <w:sz w:val="26"/>
          <w:szCs w:val="26"/>
          <w:lang w:eastAsia="en-GB"/>
        </w:rPr>
        <w:t xml:space="preserve">Name, signature and address of the </w:t>
      </w:r>
      <w:r w:rsidRPr="004B7EC3">
        <w:rPr>
          <w:rFonts w:ascii="Arial" w:eastAsia="Times New Roman" w:hAnsi="Arial" w:cs="Arial"/>
          <w:b/>
          <w:color w:val="111111"/>
          <w:sz w:val="26"/>
          <w:szCs w:val="26"/>
          <w:lang w:eastAsia="en-GB"/>
        </w:rPr>
        <w:t>founder (</w:t>
      </w:r>
      <w:r w:rsidRPr="00382721">
        <w:rPr>
          <w:rFonts w:ascii="Arial" w:eastAsia="Times New Roman" w:hAnsi="Arial" w:cs="Arial"/>
          <w:b/>
          <w:color w:val="111111"/>
          <w:sz w:val="26"/>
          <w:szCs w:val="26"/>
          <w:lang w:eastAsia="en-GB"/>
        </w:rPr>
        <w:t xml:space="preserve">who is the person in charge of setting up </w:t>
      </w:r>
      <w:r w:rsidRPr="004B7EC3">
        <w:rPr>
          <w:rFonts w:ascii="Arial" w:eastAsia="Times New Roman" w:hAnsi="Arial" w:cs="Arial"/>
          <w:b/>
          <w:color w:val="111111"/>
          <w:sz w:val="26"/>
          <w:szCs w:val="26"/>
          <w:lang w:eastAsia="en-GB"/>
        </w:rPr>
        <w:t>the entity):</w:t>
      </w:r>
      <w:r w:rsidRPr="004B7EC3">
        <w:rPr>
          <w:rFonts w:ascii="Arial" w:eastAsia="Times New Roman" w:hAnsi="Arial" w:cs="Arial"/>
          <w:color w:val="111111"/>
          <w:sz w:val="26"/>
          <w:szCs w:val="26"/>
          <w:lang w:eastAsia="en-GB"/>
        </w:rPr>
        <w:t xml:space="preserve"> Dr. Stephen Elliott, Biology Department, </w:t>
      </w:r>
      <w:r>
        <w:rPr>
          <w:rFonts w:ascii="Arial" w:eastAsia="Times New Roman" w:hAnsi="Arial" w:cs="Arial"/>
          <w:color w:val="111111"/>
          <w:sz w:val="26"/>
          <w:szCs w:val="26"/>
          <w:lang w:eastAsia="en-GB"/>
        </w:rPr>
        <w:t>S</w:t>
      </w:r>
      <w:r w:rsidRPr="004B7EC3">
        <w:rPr>
          <w:rFonts w:ascii="Arial" w:eastAsia="Times New Roman" w:hAnsi="Arial" w:cs="Arial"/>
          <w:color w:val="111111"/>
          <w:sz w:val="26"/>
          <w:szCs w:val="26"/>
          <w:lang w:eastAsia="en-GB"/>
        </w:rPr>
        <w:t>cience Faculty, Chiang Mai University, Thailand 50200.</w:t>
      </w:r>
    </w:p>
    <w:p w:rsidR="00703F87" w:rsidRDefault="00703F87" w:rsidP="00703F87">
      <w:pPr>
        <w:pBdr>
          <w:top w:val="single" w:sz="4" w:space="1" w:color="auto"/>
          <w:left w:val="single" w:sz="4" w:space="4" w:color="auto"/>
          <w:bottom w:val="single" w:sz="4" w:space="1" w:color="auto"/>
          <w:right w:val="single" w:sz="4" w:space="4" w:color="auto"/>
        </w:pBdr>
        <w:spacing w:before="100" w:beforeAutospacing="1" w:after="100" w:afterAutospacing="1"/>
        <w:ind w:left="360"/>
        <w:rPr>
          <w:rFonts w:ascii="Arial" w:eastAsia="Times New Roman" w:hAnsi="Arial" w:cs="Arial"/>
          <w:color w:val="111111"/>
          <w:sz w:val="26"/>
          <w:szCs w:val="26"/>
          <w:lang w:eastAsia="en-GB"/>
        </w:rPr>
      </w:pPr>
    </w:p>
    <w:p w:rsidR="00703F87" w:rsidRDefault="00703F87" w:rsidP="00703F87">
      <w:pPr>
        <w:pBdr>
          <w:top w:val="single" w:sz="4" w:space="1" w:color="auto"/>
          <w:left w:val="single" w:sz="4" w:space="4" w:color="auto"/>
          <w:bottom w:val="single" w:sz="4" w:space="1" w:color="auto"/>
          <w:right w:val="single" w:sz="4" w:space="4" w:color="auto"/>
        </w:pBdr>
        <w:spacing w:before="100" w:beforeAutospacing="1" w:after="100" w:afterAutospacing="1"/>
        <w:ind w:left="360"/>
        <w:rPr>
          <w:rFonts w:ascii="Arial" w:eastAsia="Times New Roman" w:hAnsi="Arial" w:cs="Arial"/>
          <w:color w:val="111111"/>
          <w:sz w:val="26"/>
          <w:szCs w:val="26"/>
          <w:lang w:eastAsia="en-GB"/>
        </w:rPr>
      </w:pPr>
    </w:p>
    <w:p w:rsidR="00703F87" w:rsidRPr="00657F9F" w:rsidRDefault="00703F87" w:rsidP="00703F87">
      <w:pPr>
        <w:pBdr>
          <w:top w:val="single" w:sz="4" w:space="1" w:color="auto"/>
          <w:left w:val="single" w:sz="4" w:space="4" w:color="auto"/>
          <w:bottom w:val="single" w:sz="4" w:space="1" w:color="auto"/>
          <w:right w:val="single" w:sz="4" w:space="4" w:color="auto"/>
        </w:pBdr>
        <w:spacing w:before="100" w:beforeAutospacing="1" w:after="100" w:afterAutospacing="1"/>
        <w:ind w:left="360"/>
        <w:rPr>
          <w:sz w:val="10"/>
        </w:rPr>
      </w:pPr>
    </w:p>
    <w:p w:rsidR="00703F87" w:rsidRDefault="00703F87" w:rsidP="00703F87">
      <w:pPr>
        <w:pBdr>
          <w:top w:val="single" w:sz="4" w:space="1" w:color="auto"/>
          <w:left w:val="single" w:sz="4" w:space="4" w:color="auto"/>
          <w:bottom w:val="single" w:sz="4" w:space="1" w:color="auto"/>
          <w:right w:val="single" w:sz="4" w:space="4" w:color="auto"/>
        </w:pBdr>
        <w:spacing w:before="100" w:beforeAutospacing="1" w:after="100" w:afterAutospacing="1"/>
        <w:ind w:left="360"/>
      </w:pPr>
    </w:p>
    <w:p w:rsidR="008E2C80" w:rsidRPr="001F5E4B" w:rsidRDefault="008E2C80">
      <w:pPr>
        <w:ind w:left="210"/>
        <w:rPr>
          <w:rFonts w:asciiTheme="minorHAnsi" w:hAnsiTheme="minorHAnsi"/>
          <w:color w:val="000000"/>
          <w:sz w:val="22"/>
          <w:szCs w:val="22"/>
        </w:rPr>
      </w:pPr>
    </w:p>
    <w:sectPr w:rsidR="008E2C80" w:rsidRPr="001F5E4B" w:rsidSect="004537D5">
      <w:footerReference w:type="even" r:id="rId47"/>
      <w:footerReference w:type="first" r:id="rId48"/>
      <w:pgSz w:w="11905" w:h="16837" w:code="9"/>
      <w:pgMar w:top="1134" w:right="1418" w:bottom="1134" w:left="1418" w:header="567" w:footer="567" w:gutter="0"/>
      <w:cols w:space="425"/>
      <w:docGrid w:linePitch="360" w:charSpace="3425"/>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vane" w:date="2022-10-23T13:41:00Z" w:initials="v">
    <w:p w:rsidR="00B61045" w:rsidRDefault="00B61045">
      <w:pPr>
        <w:pStyle w:val="CommentText"/>
      </w:pPr>
      <w:r>
        <w:rPr>
          <w:rStyle w:val="CommentReference"/>
        </w:rPr>
        <w:annotationRef/>
      </w:r>
      <w:r>
        <w:t xml:space="preserve">This is a fantastic proposal. </w:t>
      </w:r>
      <w:r>
        <w:br/>
      </w:r>
      <w:r>
        <w:br/>
        <w:t xml:space="preserve">I would recommend reshuffling the information in the introduction and start with the overarching aim first and then justify it. I would also recommend reformulating the overall goal. You want to think about a change resulting from the project activities. But, overall, this is fantastic! </w:t>
      </w:r>
    </w:p>
  </w:comment>
  <w:comment w:id="2" w:author="vane" w:date="2022-10-23T13:13:00Z" w:initials="v">
    <w:p w:rsidR="00716074" w:rsidRDefault="00716074">
      <w:pPr>
        <w:pStyle w:val="CommentText"/>
      </w:pPr>
      <w:r>
        <w:rPr>
          <w:rStyle w:val="CommentReference"/>
        </w:rPr>
        <w:annotationRef/>
      </w:r>
      <w:r>
        <w:t xml:space="preserve">Start with the aim of the project here. </w:t>
      </w:r>
    </w:p>
  </w:comment>
  <w:comment w:id="11" w:author="vane" w:date="2022-10-23T13:22:00Z" w:initials="v">
    <w:p w:rsidR="00890DB6" w:rsidRDefault="00890DB6">
      <w:pPr>
        <w:pStyle w:val="CommentText"/>
      </w:pPr>
      <w:r>
        <w:rPr>
          <w:rStyle w:val="CommentReference"/>
        </w:rPr>
        <w:annotationRef/>
      </w:r>
      <w:r>
        <w:t xml:space="preserve">To me, this reads more like an objective (that is, how) rather than a clear aim or goal (that is a change from before the project to after you complete the project). </w:t>
      </w:r>
    </w:p>
  </w:comment>
  <w:comment w:id="12" w:author="vane" w:date="2022-10-23T13:29:00Z" w:initials="v">
    <w:p w:rsidR="00462ACF" w:rsidRDefault="00462ACF">
      <w:pPr>
        <w:pStyle w:val="CommentText"/>
      </w:pPr>
      <w:r>
        <w:rPr>
          <w:rStyle w:val="CommentReference"/>
        </w:rPr>
        <w:annotationRef/>
      </w:r>
      <w:r>
        <w:t xml:space="preserve">These are fantastic! </w:t>
      </w:r>
    </w:p>
  </w:comment>
  <w:comment w:id="13" w:author="vane" w:date="2022-10-23T13:27:00Z" w:initials="v">
    <w:p w:rsidR="00462ACF" w:rsidRDefault="00462ACF">
      <w:pPr>
        <w:pStyle w:val="CommentText"/>
      </w:pPr>
      <w:r>
        <w:rPr>
          <w:rStyle w:val="CommentReference"/>
        </w:rPr>
        <w:annotationRef/>
      </w:r>
      <w:r>
        <w:t xml:space="preserve">How many? </w:t>
      </w:r>
    </w:p>
  </w:comment>
  <w:comment w:id="16" w:author="vane" w:date="2022-10-23T13:28:00Z" w:initials="v">
    <w:p w:rsidR="00462ACF" w:rsidRDefault="00462ACF">
      <w:pPr>
        <w:pStyle w:val="CommentText"/>
      </w:pPr>
      <w:r>
        <w:rPr>
          <w:rStyle w:val="CommentReference"/>
        </w:rPr>
        <w:annotationRef/>
      </w:r>
      <w:r>
        <w:t xml:space="preserve">Maybe indicate how many participating schools? </w:t>
      </w:r>
    </w:p>
  </w:comment>
  <w:comment w:id="19" w:author="vane" w:date="2022-10-23T13:28:00Z" w:initials="v">
    <w:p w:rsidR="00462ACF" w:rsidRDefault="00462ACF">
      <w:pPr>
        <w:pStyle w:val="CommentText"/>
      </w:pPr>
      <w:r>
        <w:rPr>
          <w:rStyle w:val="CommentReference"/>
        </w:rPr>
        <w:annotationRef/>
      </w:r>
      <w:r>
        <w:t>Maybe include a target for how many planted trees?</w:t>
      </w:r>
    </w:p>
  </w:comment>
  <w:comment w:id="20" w:author="vane" w:date="2022-10-23T13:29:00Z" w:initials="v">
    <w:p w:rsidR="00462ACF" w:rsidRDefault="00462ACF">
      <w:pPr>
        <w:pStyle w:val="CommentText"/>
      </w:pPr>
      <w:r>
        <w:rPr>
          <w:rStyle w:val="CommentReference"/>
        </w:rPr>
        <w:annotationRef/>
      </w:r>
      <w:r>
        <w:t>How many children?</w:t>
      </w:r>
    </w:p>
  </w:comment>
  <w:comment w:id="21" w:author="vane" w:date="2022-10-23T13:30:00Z" w:initials="v">
    <w:p w:rsidR="00462ACF" w:rsidRDefault="00462ACF">
      <w:pPr>
        <w:pStyle w:val="CommentText"/>
      </w:pPr>
      <w:r>
        <w:rPr>
          <w:rStyle w:val="CommentReference"/>
        </w:rPr>
        <w:annotationRef/>
      </w:r>
      <w:r>
        <w:t>How many teaching materials</w:t>
      </w:r>
    </w:p>
  </w:comment>
  <w:comment w:id="40" w:author="vane" w:date="2022-10-23T13:31:00Z" w:initials="v">
    <w:p w:rsidR="00462ACF" w:rsidRDefault="00462ACF">
      <w:pPr>
        <w:pStyle w:val="CommentText"/>
      </w:pPr>
      <w:r>
        <w:rPr>
          <w:rStyle w:val="CommentReference"/>
        </w:rPr>
        <w:annotationRef/>
      </w:r>
      <w:r>
        <w:t xml:space="preserve">I would list these in an order that mirrors the activities listed above. </w:t>
      </w:r>
    </w:p>
  </w:comment>
  <w:comment w:id="41" w:author="vane" w:date="2022-10-23T13:31:00Z" w:initials="v">
    <w:p w:rsidR="00462ACF" w:rsidRDefault="00462ACF">
      <w:pPr>
        <w:pStyle w:val="CommentText"/>
      </w:pPr>
      <w:r>
        <w:rPr>
          <w:rStyle w:val="CommentReference"/>
        </w:rPr>
        <w:annotationRef/>
      </w:r>
      <w:r>
        <w:t xml:space="preserve">Is this a teacher conference or training event? </w:t>
      </w:r>
    </w:p>
  </w:comment>
  <w:comment w:id="44" w:author="vane" w:date="2022-10-23T13:32:00Z" w:initials="v">
    <w:p w:rsidR="00462ACF" w:rsidRDefault="00462ACF">
      <w:pPr>
        <w:pStyle w:val="CommentText"/>
      </w:pPr>
      <w:r>
        <w:rPr>
          <w:rStyle w:val="CommentReference"/>
        </w:rPr>
        <w:annotationRef/>
      </w:r>
      <w:r>
        <w:t xml:space="preserve">How many tree seedlings targeted for planting? </w:t>
      </w:r>
    </w:p>
  </w:comment>
  <w:comment w:id="45" w:author="vane" w:date="2022-10-23T13:32:00Z" w:initials="v">
    <w:p w:rsidR="00462ACF" w:rsidRDefault="00462ACF">
      <w:pPr>
        <w:pStyle w:val="CommentText"/>
      </w:pPr>
      <w:r>
        <w:rPr>
          <w:rStyle w:val="CommentReference"/>
        </w:rPr>
        <w:annotationRef/>
      </w:r>
      <w:r>
        <w:t xml:space="preserve">How many participating schools? </w:t>
      </w:r>
    </w:p>
  </w:comment>
  <w:comment w:id="50" w:author="vane" w:date="2022-10-23T13:34:00Z" w:initials="v">
    <w:p w:rsidR="00462ACF" w:rsidRDefault="00462ACF">
      <w:pPr>
        <w:pStyle w:val="CommentText"/>
      </w:pPr>
      <w:r>
        <w:rPr>
          <w:rStyle w:val="CommentReference"/>
        </w:rPr>
        <w:annotationRef/>
      </w:r>
      <w:r>
        <w:t xml:space="preserve">This looks great! </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2954" w:rsidRDefault="00262954">
      <w:r>
        <w:separator/>
      </w:r>
    </w:p>
  </w:endnote>
  <w:endnote w:type="continuationSeparator" w:id="0">
    <w:p w:rsidR="00262954" w:rsidRDefault="0026295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Mincho">
    <w:altName w:val="MS Mincho"/>
    <w:panose1 w:val="02020609040305080305"/>
    <w:charset w:val="80"/>
    <w:family w:val="roman"/>
    <w:notTrueType/>
    <w:pitch w:val="fixed"/>
    <w:sig w:usb0="00000000" w:usb1="08070000" w:usb2="00000010" w:usb3="00000000" w:csb0="00020000" w:csb1="00000000"/>
  </w:font>
  <w:font w:name="Centaur">
    <w:panose1 w:val="02030504050205020304"/>
    <w:charset w:val="00"/>
    <w:family w:val="roman"/>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ＭＳ明朝">
    <w:altName w:val="Yu Gothic"/>
    <w:panose1 w:val="00000000000000000000"/>
    <w:charset w:val="80"/>
    <w:family w:val="auto"/>
    <w:notTrueType/>
    <w:pitch w:val="default"/>
    <w:sig w:usb0="00000001" w:usb1="08070000" w:usb2="00000010" w:usb3="00000000" w:csb0="00020000" w:csb1="00000000"/>
  </w:font>
  <w:font w:name="MS PMincho">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074" w:rsidRDefault="00716074">
    <w:pPr>
      <w:pStyle w:val="Footer"/>
      <w:framePr w:wrap="around" w:vAnchor="text" w:hAnchor="margin" w:xAlign="right" w:y="1"/>
      <w:rPr>
        <w:rStyle w:val="PageNumber"/>
      </w:rPr>
    </w:pPr>
    <w:r>
      <w:rPr>
        <w:rStyle w:val="PageNumber"/>
        <w:sz w:val="20"/>
      </w:rPr>
      <w:tab/>
      <w:t xml:space="preserve">- </w:t>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2</w:t>
    </w:r>
    <w:r>
      <w:rPr>
        <w:rStyle w:val="PageNumber"/>
        <w:sz w:val="20"/>
      </w:rPr>
      <w:fldChar w:fldCharType="end"/>
    </w:r>
    <w:r>
      <w:rPr>
        <w:rStyle w:val="PageNumber"/>
        <w:sz w:val="20"/>
      </w:rPr>
      <w:t xml:space="preserve"> - </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24</w:t>
    </w:r>
    <w:r>
      <w:rPr>
        <w:rStyle w:val="PageNumber"/>
        <w:sz w:val="20"/>
      </w:rPr>
      <w:fldChar w:fldCharType="end"/>
    </w:r>
    <w:r>
      <w:rPr>
        <w:rStyle w:val="PageNumber"/>
        <w:sz w:val="20"/>
      </w:rPr>
      <w:t>/</w:t>
    </w:r>
    <w:r>
      <w:rPr>
        <w:rStyle w:val="PageNumber"/>
        <w:sz w:val="20"/>
      </w:rPr>
      <w:fldChar w:fldCharType="begin"/>
    </w:r>
    <w:r>
      <w:rPr>
        <w:rStyle w:val="PageNumber"/>
        <w:sz w:val="20"/>
      </w:rPr>
      <w:instrText xml:space="preserve"> NUMPAGES </w:instrText>
    </w:r>
    <w:r>
      <w:rPr>
        <w:rStyle w:val="PageNumber"/>
        <w:sz w:val="20"/>
      </w:rPr>
      <w:fldChar w:fldCharType="separate"/>
    </w:r>
    <w:r>
      <w:rPr>
        <w:rStyle w:val="PageNumber"/>
        <w:noProof/>
        <w:sz w:val="20"/>
      </w:rPr>
      <w:t>11</w:t>
    </w:r>
    <w:r>
      <w:rPr>
        <w:rStyle w:val="PageNumber"/>
        <w:sz w:val="20"/>
      </w:rPr>
      <w:fldChar w:fldCharType="end"/>
    </w:r>
    <w:r>
      <w:rPr>
        <w:rStyle w:val="PageNumber"/>
      </w:rPr>
      <w:fldChar w:fldCharType="begin"/>
    </w:r>
    <w:r>
      <w:rPr>
        <w:rStyle w:val="PageNumber"/>
      </w:rPr>
      <w:instrText xml:space="preserve">PAGE  </w:instrText>
    </w:r>
    <w:r>
      <w:rPr>
        <w:rStyle w:val="PageNumber"/>
      </w:rPr>
      <w:fldChar w:fldCharType="end"/>
    </w:r>
  </w:p>
  <w:p w:rsidR="00716074" w:rsidRDefault="0071607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074" w:rsidRDefault="00716074" w:rsidP="006326A3">
    <w:pPr>
      <w:pStyle w:val="Footer"/>
      <w:tabs>
        <w:tab w:val="left" w:pos="1185"/>
        <w:tab w:val="right" w:pos="8712"/>
      </w:tabs>
      <w:spacing w:line="240" w:lineRule="auto"/>
      <w:ind w:right="357"/>
      <w:jc w:val="right"/>
    </w:pPr>
    <w:r>
      <w:rPr>
        <w:rStyle w:val="PageNumber"/>
      </w:rPr>
      <w:fldChar w:fldCharType="begin"/>
    </w:r>
    <w:r>
      <w:rPr>
        <w:rStyle w:val="PageNumber"/>
      </w:rPr>
      <w:instrText xml:space="preserve"> PAGE </w:instrText>
    </w:r>
    <w:r>
      <w:rPr>
        <w:rStyle w:val="PageNumber"/>
      </w:rPr>
      <w:fldChar w:fldCharType="separate"/>
    </w:r>
    <w:r w:rsidR="009F1997">
      <w:rPr>
        <w:rStyle w:val="PageNumber"/>
        <w:noProof/>
      </w:rPr>
      <w:t>13</w:t>
    </w:r>
    <w:r>
      <w:rPr>
        <w:rStyle w:val="PageNumber"/>
      </w:rPr>
      <w:fldChar w:fldCharType="end"/>
    </w:r>
    <w:r>
      <w:rPr>
        <w:rStyle w:val="PageNumber"/>
        <w:rFonts w:hint="eastAsia"/>
      </w:rPr>
      <w:t>／</w:t>
    </w:r>
    <w:r>
      <w:rPr>
        <w:rStyle w:val="PageNumber"/>
      </w:rPr>
      <w:fldChar w:fldCharType="begin"/>
    </w:r>
    <w:r>
      <w:rPr>
        <w:rStyle w:val="PageNumber"/>
      </w:rPr>
      <w:instrText xml:space="preserve"> NUMPAGES </w:instrText>
    </w:r>
    <w:r>
      <w:rPr>
        <w:rStyle w:val="PageNumber"/>
      </w:rPr>
      <w:fldChar w:fldCharType="separate"/>
    </w:r>
    <w:r w:rsidR="009F1997">
      <w:rPr>
        <w:rStyle w:val="PageNumber"/>
        <w:noProof/>
      </w:rPr>
      <w:t>13</w:t>
    </w:r>
    <w:r>
      <w:rPr>
        <w:rStyle w:val="PageNumbe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074" w:rsidRDefault="00716074">
    <w:pPr>
      <w:pStyle w:val="Footer"/>
    </w:pPr>
    <w:r>
      <w:rPr>
        <w:rStyle w:val="PageNumber"/>
      </w:rPr>
      <w:fldChar w:fldCharType="begin"/>
    </w:r>
    <w:r>
      <w:rPr>
        <w:rStyle w:val="PageNumber"/>
      </w:rPr>
      <w:instrText xml:space="preserve"> DATE \@ "yy/MM/dd" </w:instrText>
    </w:r>
    <w:r>
      <w:rPr>
        <w:rStyle w:val="PageNumber"/>
      </w:rPr>
      <w:fldChar w:fldCharType="separate"/>
    </w:r>
    <w:r>
      <w:rPr>
        <w:rStyle w:val="PageNumber"/>
        <w:noProof/>
      </w:rPr>
      <w:t>22/</w:t>
    </w:r>
    <w:del w:id="48" w:author="vane" w:date="2022-10-23T13:41:00Z">
      <w:r w:rsidR="00982D08">
        <w:rPr>
          <w:rStyle w:val="PageNumber"/>
          <w:noProof/>
        </w:rPr>
        <w:delText>04/24</w:delText>
      </w:r>
    </w:del>
    <w:ins w:id="49" w:author="vane" w:date="2022-10-23T13:41:00Z">
      <w:r>
        <w:rPr>
          <w:rStyle w:val="PageNumber"/>
          <w:noProof/>
        </w:rPr>
        <w:t>10/23</w:t>
      </w:r>
    </w:ins>
    <w:r>
      <w:rPr>
        <w:rStyle w:val="PageNumber"/>
      </w:rPr>
      <w:fldChar w:fldCharType="end"/>
    </w:r>
    <w:r>
      <w:rPr>
        <w:rStyle w:val="PageNumber"/>
      </w:rPr>
      <w:fldChar w:fldCharType="begin"/>
    </w:r>
    <w:r>
      <w:rPr>
        <w:rStyle w:val="PageNumber"/>
      </w:rPr>
      <w:instrText xml:space="preserve"> PAGE </w:instrText>
    </w:r>
    <w:r>
      <w:rPr>
        <w:rStyle w:val="PageNumber"/>
      </w:rPr>
      <w:fldChar w:fldCharType="separate"/>
    </w:r>
    <w:r>
      <w:rPr>
        <w:rStyle w:val="PageNumber"/>
        <w:noProof/>
      </w:rPr>
      <w:t>24</w:t>
    </w:r>
    <w:r>
      <w:rPr>
        <w:rStyle w:val="PageNumber"/>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074" w:rsidRDefault="00716074">
    <w:pPr>
      <w:pStyle w:val="Footer"/>
      <w:framePr w:wrap="around" w:vAnchor="text" w:hAnchor="margin" w:xAlign="right" w:y="1"/>
      <w:rPr>
        <w:rStyle w:val="PageNumber"/>
      </w:rPr>
    </w:pPr>
    <w:r>
      <w:rPr>
        <w:rStyle w:val="PageNumber"/>
        <w:sz w:val="20"/>
      </w:rPr>
      <w:tab/>
      <w:t xml:space="preserve">- </w:t>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2</w:t>
    </w:r>
    <w:r>
      <w:rPr>
        <w:rStyle w:val="PageNumber"/>
        <w:sz w:val="20"/>
      </w:rPr>
      <w:fldChar w:fldCharType="end"/>
    </w:r>
    <w:r>
      <w:rPr>
        <w:rStyle w:val="PageNumber"/>
        <w:sz w:val="20"/>
      </w:rPr>
      <w:t xml:space="preserve"> - </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24</w:t>
    </w:r>
    <w:r>
      <w:rPr>
        <w:rStyle w:val="PageNumber"/>
        <w:sz w:val="20"/>
      </w:rPr>
      <w:fldChar w:fldCharType="end"/>
    </w:r>
    <w:r>
      <w:rPr>
        <w:rStyle w:val="PageNumber"/>
        <w:sz w:val="20"/>
      </w:rPr>
      <w:t>/</w:t>
    </w:r>
    <w:r>
      <w:rPr>
        <w:rStyle w:val="PageNumber"/>
        <w:sz w:val="20"/>
      </w:rPr>
      <w:fldChar w:fldCharType="begin"/>
    </w:r>
    <w:r>
      <w:rPr>
        <w:rStyle w:val="PageNumber"/>
        <w:sz w:val="20"/>
      </w:rPr>
      <w:instrText xml:space="preserve"> NUMPAGES </w:instrText>
    </w:r>
    <w:r>
      <w:rPr>
        <w:rStyle w:val="PageNumber"/>
        <w:sz w:val="20"/>
      </w:rPr>
      <w:fldChar w:fldCharType="separate"/>
    </w:r>
    <w:r>
      <w:rPr>
        <w:rStyle w:val="PageNumber"/>
        <w:noProof/>
        <w:sz w:val="20"/>
      </w:rPr>
      <w:t>11</w:t>
    </w:r>
    <w:r>
      <w:rPr>
        <w:rStyle w:val="PageNumber"/>
        <w:sz w:val="20"/>
      </w:rPr>
      <w:fldChar w:fldCharType="end"/>
    </w:r>
    <w:r>
      <w:rPr>
        <w:rStyle w:val="PageNumber"/>
      </w:rPr>
      <w:fldChar w:fldCharType="begin"/>
    </w:r>
    <w:r>
      <w:rPr>
        <w:rStyle w:val="PageNumber"/>
      </w:rPr>
      <w:instrText xml:space="preserve">PAGE  </w:instrText>
    </w:r>
    <w:r>
      <w:rPr>
        <w:rStyle w:val="PageNumber"/>
      </w:rPr>
      <w:fldChar w:fldCharType="end"/>
    </w:r>
  </w:p>
  <w:p w:rsidR="00716074" w:rsidRDefault="00716074">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074" w:rsidRDefault="00716074">
    <w:pPr>
      <w:pStyle w:val="Footer"/>
    </w:pPr>
    <w:r>
      <w:rPr>
        <w:rStyle w:val="PageNumber"/>
      </w:rPr>
      <w:fldChar w:fldCharType="begin"/>
    </w:r>
    <w:r>
      <w:rPr>
        <w:rStyle w:val="PageNumber"/>
      </w:rPr>
      <w:instrText xml:space="preserve"> DATE \@ "yy/MM/dd" </w:instrText>
    </w:r>
    <w:r>
      <w:rPr>
        <w:rStyle w:val="PageNumber"/>
      </w:rPr>
      <w:fldChar w:fldCharType="separate"/>
    </w:r>
    <w:r>
      <w:rPr>
        <w:rStyle w:val="PageNumber"/>
        <w:noProof/>
      </w:rPr>
      <w:t>22/</w:t>
    </w:r>
    <w:del w:id="51" w:author="vane" w:date="2022-10-23T13:41:00Z">
      <w:r w:rsidR="00982D08">
        <w:rPr>
          <w:rStyle w:val="PageNumber"/>
          <w:noProof/>
        </w:rPr>
        <w:delText>04/24</w:delText>
      </w:r>
    </w:del>
    <w:ins w:id="52" w:author="vane" w:date="2022-10-23T13:41:00Z">
      <w:r>
        <w:rPr>
          <w:rStyle w:val="PageNumber"/>
          <w:noProof/>
        </w:rPr>
        <w:t>10/23</w:t>
      </w:r>
    </w:ins>
    <w:r>
      <w:rPr>
        <w:rStyle w:val="PageNumber"/>
      </w:rPr>
      <w:fldChar w:fldCharType="end"/>
    </w:r>
    <w:r>
      <w:rPr>
        <w:rStyle w:val="PageNumber"/>
      </w:rPr>
      <w:fldChar w:fldCharType="begin"/>
    </w:r>
    <w:r>
      <w:rPr>
        <w:rStyle w:val="PageNumber"/>
      </w:rPr>
      <w:instrText xml:space="preserve"> PAGE </w:instrText>
    </w:r>
    <w:r>
      <w:rPr>
        <w:rStyle w:val="PageNumber"/>
      </w:rPr>
      <w:fldChar w:fldCharType="separate"/>
    </w:r>
    <w:r>
      <w:rPr>
        <w:rStyle w:val="PageNumber"/>
        <w:noProof/>
      </w:rPr>
      <w:t>24</w:t>
    </w:r>
    <w:r>
      <w:rPr>
        <w:rStyle w:val="PageNumber"/>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074" w:rsidRDefault="00716074">
    <w:pPr>
      <w:pStyle w:val="Footer"/>
      <w:framePr w:wrap="around" w:vAnchor="text" w:hAnchor="margin" w:xAlign="center" w:y="1"/>
      <w:rPr>
        <w:rStyle w:val="PageNumber"/>
      </w:rPr>
    </w:pPr>
    <w:r>
      <w:rPr>
        <w:rStyle w:val="PageNumber"/>
        <w:sz w:val="20"/>
      </w:rPr>
      <w:tab/>
      <w:t xml:space="preserve">- </w:t>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2</w:t>
    </w:r>
    <w:r>
      <w:rPr>
        <w:rStyle w:val="PageNumber"/>
        <w:sz w:val="20"/>
      </w:rPr>
      <w:fldChar w:fldCharType="end"/>
    </w:r>
    <w:r>
      <w:rPr>
        <w:rStyle w:val="PageNumber"/>
        <w:sz w:val="20"/>
      </w:rPr>
      <w:t xml:space="preserve"> - </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24</w:t>
    </w:r>
    <w:r>
      <w:rPr>
        <w:rStyle w:val="PageNumber"/>
        <w:sz w:val="20"/>
      </w:rPr>
      <w:fldChar w:fldCharType="end"/>
    </w:r>
    <w:r>
      <w:rPr>
        <w:rStyle w:val="PageNumber"/>
        <w:sz w:val="20"/>
      </w:rPr>
      <w:t>/</w:t>
    </w:r>
    <w:r>
      <w:rPr>
        <w:rStyle w:val="PageNumber"/>
        <w:sz w:val="20"/>
      </w:rPr>
      <w:fldChar w:fldCharType="begin"/>
    </w:r>
    <w:r>
      <w:rPr>
        <w:rStyle w:val="PageNumber"/>
        <w:sz w:val="20"/>
      </w:rPr>
      <w:instrText xml:space="preserve"> NUMPAGES </w:instrText>
    </w:r>
    <w:r>
      <w:rPr>
        <w:rStyle w:val="PageNumber"/>
        <w:sz w:val="20"/>
      </w:rPr>
      <w:fldChar w:fldCharType="separate"/>
    </w:r>
    <w:r>
      <w:rPr>
        <w:rStyle w:val="PageNumber"/>
        <w:noProof/>
        <w:sz w:val="20"/>
      </w:rPr>
      <w:t>11</w:t>
    </w:r>
    <w:r>
      <w:rPr>
        <w:rStyle w:val="PageNumber"/>
        <w:sz w:val="20"/>
      </w:rPr>
      <w:fldChar w:fldCharType="end"/>
    </w:r>
    <w:r>
      <w:rPr>
        <w:rStyle w:val="PageNumber"/>
      </w:rPr>
      <w:fldChar w:fldCharType="begin"/>
    </w:r>
    <w:r>
      <w:rPr>
        <w:rStyle w:val="PageNumber"/>
      </w:rPr>
      <w:instrText xml:space="preserve">PAGE  </w:instrText>
    </w:r>
    <w:r>
      <w:rPr>
        <w:rStyle w:val="PageNumber"/>
      </w:rPr>
      <w:fldChar w:fldCharType="end"/>
    </w:r>
  </w:p>
  <w:p w:rsidR="00716074" w:rsidRDefault="00716074">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074" w:rsidRDefault="00716074">
    <w:pPr>
      <w:pStyle w:val="Footer"/>
    </w:pPr>
    <w:r>
      <w:rPr>
        <w:rStyle w:val="PageNumber"/>
      </w:rPr>
      <w:fldChar w:fldCharType="begin"/>
    </w:r>
    <w:r>
      <w:rPr>
        <w:rStyle w:val="PageNumber"/>
      </w:rPr>
      <w:instrText xml:space="preserve"> DATE \@ "yy/MM/dd" </w:instrText>
    </w:r>
    <w:r>
      <w:rPr>
        <w:rStyle w:val="PageNumber"/>
      </w:rPr>
      <w:fldChar w:fldCharType="separate"/>
    </w:r>
    <w:r>
      <w:rPr>
        <w:rStyle w:val="PageNumber"/>
        <w:noProof/>
      </w:rPr>
      <w:t>22/</w:t>
    </w:r>
    <w:del w:id="79" w:author="vane" w:date="2022-10-23T13:41:00Z">
      <w:r w:rsidR="00982D08">
        <w:rPr>
          <w:rStyle w:val="PageNumber"/>
          <w:noProof/>
        </w:rPr>
        <w:delText>04/24</w:delText>
      </w:r>
    </w:del>
    <w:ins w:id="80" w:author="vane" w:date="2022-10-23T13:41:00Z">
      <w:r>
        <w:rPr>
          <w:rStyle w:val="PageNumber"/>
          <w:noProof/>
        </w:rPr>
        <w:t>10/23</w:t>
      </w:r>
    </w:ins>
    <w:r>
      <w:rPr>
        <w:rStyle w:val="PageNumber"/>
      </w:rPr>
      <w:fldChar w:fldCharType="end"/>
    </w:r>
    <w:r>
      <w:rPr>
        <w:rStyle w:val="PageNumber"/>
      </w:rPr>
      <w:fldChar w:fldCharType="begin"/>
    </w:r>
    <w:r>
      <w:rPr>
        <w:rStyle w:val="PageNumber"/>
      </w:rPr>
      <w:instrText xml:space="preserve"> PAGE </w:instrText>
    </w:r>
    <w:r>
      <w:rPr>
        <w:rStyle w:val="PageNumber"/>
      </w:rPr>
      <w:fldChar w:fldCharType="separate"/>
    </w:r>
    <w:r>
      <w:rPr>
        <w:rStyle w:val="PageNumber"/>
        <w:noProof/>
      </w:rPr>
      <w:t>24</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2954" w:rsidRDefault="00262954">
      <w:r>
        <w:separator/>
      </w:r>
    </w:p>
  </w:footnote>
  <w:footnote w:type="continuationSeparator" w:id="0">
    <w:p w:rsidR="00262954" w:rsidRDefault="002629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074" w:rsidRPr="004D58E1" w:rsidRDefault="00716074" w:rsidP="004D58E1">
    <w:pPr>
      <w:pStyle w:val="Header"/>
      <w:jc w:val="right"/>
      <w:rPr>
        <w:rFonts w:eastAsia="MS Mincho"/>
        <w:sz w:val="28"/>
        <w:szCs w:val="28"/>
      </w:rPr>
    </w:pPr>
    <w:r w:rsidRPr="004D58E1">
      <w:rPr>
        <w:rFonts w:eastAsia="MS Mincho" w:hint="eastAsia"/>
        <w:sz w:val="28"/>
        <w:szCs w:val="28"/>
      </w:rPr>
      <w:t>2</w:t>
    </w:r>
    <w:r>
      <w:rPr>
        <w:rFonts w:eastAsia="MS Mincho" w:hint="eastAsia"/>
        <w:sz w:val="28"/>
        <w:szCs w:val="28"/>
      </w:rPr>
      <w:t>0</w:t>
    </w:r>
    <w:r>
      <w:rPr>
        <w:rFonts w:eastAsia="MS Mincho"/>
        <w:sz w:val="28"/>
        <w:szCs w:val="28"/>
      </w:rPr>
      <w:t>22</w:t>
    </w:r>
    <w:r w:rsidRPr="004D58E1">
      <w:rPr>
        <w:rFonts w:eastAsia="MS Mincho" w:hint="eastAsia"/>
        <w:sz w:val="28"/>
        <w:szCs w:val="28"/>
      </w:rPr>
      <w:t xml:space="preserve"> KNCF</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074" w:rsidRPr="004537D5" w:rsidRDefault="00716074" w:rsidP="004537D5">
    <w:pPr>
      <w:pStyle w:val="Header"/>
      <w:jc w:val="right"/>
      <w:rPr>
        <w:rFonts w:eastAsia="MS Mincho"/>
        <w:sz w:val="28"/>
        <w:szCs w:val="28"/>
      </w:rPr>
    </w:pPr>
    <w:r w:rsidRPr="004537D5">
      <w:rPr>
        <w:rFonts w:eastAsia="MS Mincho" w:hint="eastAsia"/>
        <w:sz w:val="28"/>
        <w:szCs w:val="28"/>
      </w:rPr>
      <w:t>2</w:t>
    </w:r>
    <w:r>
      <w:rPr>
        <w:rFonts w:eastAsia="MS Mincho" w:hint="eastAsia"/>
        <w:sz w:val="28"/>
        <w:szCs w:val="28"/>
      </w:rPr>
      <w:t>02</w:t>
    </w:r>
    <w:r>
      <w:rPr>
        <w:rFonts w:eastAsia="MS Mincho"/>
        <w:sz w:val="28"/>
        <w:szCs w:val="28"/>
      </w:rPr>
      <w:t>1</w:t>
    </w:r>
    <w:r w:rsidRPr="004537D5">
      <w:rPr>
        <w:rFonts w:eastAsia="MS Mincho" w:hint="eastAsia"/>
        <w:sz w:val="28"/>
        <w:szCs w:val="28"/>
      </w:rPr>
      <w:t xml:space="preserve"> KNCF</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C744A"/>
    <w:multiLevelType w:val="hybridMultilevel"/>
    <w:tmpl w:val="39667E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59429F6"/>
    <w:multiLevelType w:val="hybridMultilevel"/>
    <w:tmpl w:val="33A0D8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6790490"/>
    <w:multiLevelType w:val="hybridMultilevel"/>
    <w:tmpl w:val="6890FD10"/>
    <w:lvl w:ilvl="0" w:tplc="0809000F">
      <w:start w:val="1"/>
      <w:numFmt w:val="decimal"/>
      <w:lvlText w:val="%1."/>
      <w:lvlJc w:val="left"/>
      <w:pPr>
        <w:ind w:left="719" w:hanging="360"/>
      </w:pPr>
    </w:lvl>
    <w:lvl w:ilvl="1" w:tplc="08090019" w:tentative="1">
      <w:start w:val="1"/>
      <w:numFmt w:val="lowerLetter"/>
      <w:lvlText w:val="%2."/>
      <w:lvlJc w:val="left"/>
      <w:pPr>
        <w:ind w:left="1439" w:hanging="360"/>
      </w:pPr>
    </w:lvl>
    <w:lvl w:ilvl="2" w:tplc="0809001B" w:tentative="1">
      <w:start w:val="1"/>
      <w:numFmt w:val="lowerRoman"/>
      <w:lvlText w:val="%3."/>
      <w:lvlJc w:val="right"/>
      <w:pPr>
        <w:ind w:left="2159" w:hanging="180"/>
      </w:pPr>
    </w:lvl>
    <w:lvl w:ilvl="3" w:tplc="0809000F" w:tentative="1">
      <w:start w:val="1"/>
      <w:numFmt w:val="decimal"/>
      <w:lvlText w:val="%4."/>
      <w:lvlJc w:val="left"/>
      <w:pPr>
        <w:ind w:left="2879" w:hanging="360"/>
      </w:pPr>
    </w:lvl>
    <w:lvl w:ilvl="4" w:tplc="08090019" w:tentative="1">
      <w:start w:val="1"/>
      <w:numFmt w:val="lowerLetter"/>
      <w:lvlText w:val="%5."/>
      <w:lvlJc w:val="left"/>
      <w:pPr>
        <w:ind w:left="3599" w:hanging="360"/>
      </w:pPr>
    </w:lvl>
    <w:lvl w:ilvl="5" w:tplc="0809001B" w:tentative="1">
      <w:start w:val="1"/>
      <w:numFmt w:val="lowerRoman"/>
      <w:lvlText w:val="%6."/>
      <w:lvlJc w:val="right"/>
      <w:pPr>
        <w:ind w:left="4319" w:hanging="180"/>
      </w:pPr>
    </w:lvl>
    <w:lvl w:ilvl="6" w:tplc="0809000F" w:tentative="1">
      <w:start w:val="1"/>
      <w:numFmt w:val="decimal"/>
      <w:lvlText w:val="%7."/>
      <w:lvlJc w:val="left"/>
      <w:pPr>
        <w:ind w:left="5039" w:hanging="360"/>
      </w:pPr>
    </w:lvl>
    <w:lvl w:ilvl="7" w:tplc="08090019" w:tentative="1">
      <w:start w:val="1"/>
      <w:numFmt w:val="lowerLetter"/>
      <w:lvlText w:val="%8."/>
      <w:lvlJc w:val="left"/>
      <w:pPr>
        <w:ind w:left="5759" w:hanging="360"/>
      </w:pPr>
    </w:lvl>
    <w:lvl w:ilvl="8" w:tplc="0809001B" w:tentative="1">
      <w:start w:val="1"/>
      <w:numFmt w:val="lowerRoman"/>
      <w:lvlText w:val="%9."/>
      <w:lvlJc w:val="right"/>
      <w:pPr>
        <w:ind w:left="6479" w:hanging="180"/>
      </w:pPr>
    </w:lvl>
  </w:abstractNum>
  <w:abstractNum w:abstractNumId="3">
    <w:nsid w:val="12144E38"/>
    <w:multiLevelType w:val="hybridMultilevel"/>
    <w:tmpl w:val="F2AE9C52"/>
    <w:lvl w:ilvl="0" w:tplc="7324A754">
      <w:start w:val="1"/>
      <w:numFmt w:val="decimal"/>
      <w:lvlText w:val="%1."/>
      <w:lvlJc w:val="left"/>
      <w:pPr>
        <w:ind w:left="862" w:hanging="360"/>
      </w:pPr>
      <w:rPr>
        <w:rFonts w:ascii="Calibri" w:hAnsi="Calibri" w:hint="default"/>
        <w:caps w:val="0"/>
        <w:strike w:val="0"/>
        <w:dstrike w:val="0"/>
        <w:vanish w:val="0"/>
        <w:sz w:val="20"/>
        <w:vertAlign w:val="baseline"/>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4">
    <w:nsid w:val="14025415"/>
    <w:multiLevelType w:val="hybridMultilevel"/>
    <w:tmpl w:val="E30AA2A0"/>
    <w:lvl w:ilvl="0" w:tplc="7324A754">
      <w:start w:val="1"/>
      <w:numFmt w:val="decimal"/>
      <w:lvlText w:val="%1."/>
      <w:lvlJc w:val="left"/>
      <w:pPr>
        <w:ind w:left="1211" w:hanging="360"/>
      </w:pPr>
      <w:rPr>
        <w:rFonts w:ascii="Calibri" w:hAnsi="Calibri" w:hint="default"/>
        <w:caps w:val="0"/>
        <w:strike w:val="0"/>
        <w:dstrike w:val="0"/>
        <w:vanish w:val="0"/>
        <w:sz w:val="20"/>
        <w:vertAlign w:val="baseline"/>
      </w:rPr>
    </w:lvl>
    <w:lvl w:ilvl="1" w:tplc="08090019">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5">
    <w:nsid w:val="16C534D5"/>
    <w:multiLevelType w:val="hybridMultilevel"/>
    <w:tmpl w:val="018E0A68"/>
    <w:lvl w:ilvl="0" w:tplc="5692A5C6">
      <w:start w:val="1"/>
      <w:numFmt w:val="decimal"/>
      <w:lvlText w:val="%1."/>
      <w:lvlJc w:val="left"/>
      <w:pPr>
        <w:ind w:left="1211" w:hanging="360"/>
      </w:pPr>
      <w:rPr>
        <w:rFonts w:ascii="Century" w:hAnsi="Century" w:hint="default"/>
        <w:b w:val="0"/>
        <w:i/>
        <w:caps w:val="0"/>
        <w:strike w:val="0"/>
        <w:dstrike w:val="0"/>
        <w:vanish w:val="0"/>
        <w:sz w:val="2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B2545C"/>
    <w:multiLevelType w:val="hybridMultilevel"/>
    <w:tmpl w:val="24FE73EE"/>
    <w:lvl w:ilvl="0" w:tplc="4F387544">
      <w:start w:val="1"/>
      <w:numFmt w:val="decimal"/>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7">
    <w:nsid w:val="1C0E7A16"/>
    <w:multiLevelType w:val="hybridMultilevel"/>
    <w:tmpl w:val="E1865344"/>
    <w:lvl w:ilvl="0" w:tplc="8E8CFEFE">
      <w:start w:val="1"/>
      <w:numFmt w:val="decimal"/>
      <w:lvlText w:val="%1"/>
      <w:lvlJc w:val="left"/>
      <w:pPr>
        <w:ind w:left="429" w:hanging="430"/>
      </w:pPr>
      <w:rPr>
        <w:rFonts w:eastAsia="Times New Roman" w:cs="Calibri Light" w:hint="default"/>
      </w:rPr>
    </w:lvl>
    <w:lvl w:ilvl="1" w:tplc="08090019" w:tentative="1">
      <w:start w:val="1"/>
      <w:numFmt w:val="lowerLetter"/>
      <w:lvlText w:val="%2."/>
      <w:lvlJc w:val="left"/>
      <w:pPr>
        <w:ind w:left="1079" w:hanging="360"/>
      </w:pPr>
    </w:lvl>
    <w:lvl w:ilvl="2" w:tplc="0809001B" w:tentative="1">
      <w:start w:val="1"/>
      <w:numFmt w:val="lowerRoman"/>
      <w:lvlText w:val="%3."/>
      <w:lvlJc w:val="right"/>
      <w:pPr>
        <w:ind w:left="1799" w:hanging="180"/>
      </w:pPr>
    </w:lvl>
    <w:lvl w:ilvl="3" w:tplc="0809000F" w:tentative="1">
      <w:start w:val="1"/>
      <w:numFmt w:val="decimal"/>
      <w:lvlText w:val="%4."/>
      <w:lvlJc w:val="left"/>
      <w:pPr>
        <w:ind w:left="2519" w:hanging="360"/>
      </w:pPr>
    </w:lvl>
    <w:lvl w:ilvl="4" w:tplc="08090019" w:tentative="1">
      <w:start w:val="1"/>
      <w:numFmt w:val="lowerLetter"/>
      <w:lvlText w:val="%5."/>
      <w:lvlJc w:val="left"/>
      <w:pPr>
        <w:ind w:left="3239" w:hanging="360"/>
      </w:pPr>
    </w:lvl>
    <w:lvl w:ilvl="5" w:tplc="0809001B" w:tentative="1">
      <w:start w:val="1"/>
      <w:numFmt w:val="lowerRoman"/>
      <w:lvlText w:val="%6."/>
      <w:lvlJc w:val="right"/>
      <w:pPr>
        <w:ind w:left="3959" w:hanging="180"/>
      </w:pPr>
    </w:lvl>
    <w:lvl w:ilvl="6" w:tplc="0809000F" w:tentative="1">
      <w:start w:val="1"/>
      <w:numFmt w:val="decimal"/>
      <w:lvlText w:val="%7."/>
      <w:lvlJc w:val="left"/>
      <w:pPr>
        <w:ind w:left="4679" w:hanging="360"/>
      </w:pPr>
    </w:lvl>
    <w:lvl w:ilvl="7" w:tplc="08090019" w:tentative="1">
      <w:start w:val="1"/>
      <w:numFmt w:val="lowerLetter"/>
      <w:lvlText w:val="%8."/>
      <w:lvlJc w:val="left"/>
      <w:pPr>
        <w:ind w:left="5399" w:hanging="360"/>
      </w:pPr>
    </w:lvl>
    <w:lvl w:ilvl="8" w:tplc="0809001B" w:tentative="1">
      <w:start w:val="1"/>
      <w:numFmt w:val="lowerRoman"/>
      <w:lvlText w:val="%9."/>
      <w:lvlJc w:val="right"/>
      <w:pPr>
        <w:ind w:left="6119" w:hanging="180"/>
      </w:pPr>
    </w:lvl>
  </w:abstractNum>
  <w:abstractNum w:abstractNumId="8">
    <w:nsid w:val="280C7C6B"/>
    <w:multiLevelType w:val="hybridMultilevel"/>
    <w:tmpl w:val="28001228"/>
    <w:lvl w:ilvl="0" w:tplc="F9BE7E3A">
      <w:start w:val="1"/>
      <w:numFmt w:val="decimal"/>
      <w:lvlText w:val="%1)"/>
      <w:lvlJc w:val="left"/>
      <w:pPr>
        <w:ind w:left="704" w:hanging="420"/>
      </w:pPr>
      <w:rPr>
        <w:rFonts w:ascii="Calibri Light" w:eastAsiaTheme="minorEastAsia" w:hAnsi="Calibri Light" w:cs="Calibri Light"/>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9">
    <w:nsid w:val="2A455268"/>
    <w:multiLevelType w:val="hybridMultilevel"/>
    <w:tmpl w:val="38684BFA"/>
    <w:lvl w:ilvl="0" w:tplc="6664789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2E9002F0"/>
    <w:multiLevelType w:val="hybridMultilevel"/>
    <w:tmpl w:val="E1F4FC84"/>
    <w:lvl w:ilvl="0" w:tplc="56AC9A1E">
      <w:start w:val="1"/>
      <w:numFmt w:val="decimal"/>
      <w:lvlText w:val="%1)"/>
      <w:lvlJc w:val="left"/>
      <w:pPr>
        <w:ind w:left="4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174642D"/>
    <w:multiLevelType w:val="hybridMultilevel"/>
    <w:tmpl w:val="BC7A3B2A"/>
    <w:lvl w:ilvl="0" w:tplc="03589BD4">
      <w:start w:val="1"/>
      <w:numFmt w:val="lowerLetter"/>
      <w:lvlText w:val="%1."/>
      <w:lvlJc w:val="left"/>
      <w:pPr>
        <w:ind w:left="420" w:hanging="360"/>
      </w:pPr>
      <w:rPr>
        <w:rFonts w:cs="Angsana New" w:hint="cs"/>
        <w:b w:val="0"/>
        <w:i w:val="0"/>
        <w:sz w:val="22"/>
      </w:rPr>
    </w:lvl>
    <w:lvl w:ilvl="1" w:tplc="FFFFFFFF">
      <w:start w:val="1"/>
      <w:numFmt w:val="lowerLetter"/>
      <w:lvlText w:val="%2."/>
      <w:lvlJc w:val="left"/>
      <w:pPr>
        <w:ind w:left="1140" w:hanging="360"/>
      </w:pPr>
      <w:rPr>
        <w:rFonts w:cs="Angsana New" w:hint="cs"/>
        <w:b w:val="0"/>
        <w:i w:val="0"/>
      </w:r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12">
    <w:nsid w:val="3A452E55"/>
    <w:multiLevelType w:val="hybridMultilevel"/>
    <w:tmpl w:val="18BA0716"/>
    <w:lvl w:ilvl="0" w:tplc="B9D6CAD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3F393DAB"/>
    <w:multiLevelType w:val="hybridMultilevel"/>
    <w:tmpl w:val="3552FE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F3F1DA0"/>
    <w:multiLevelType w:val="hybridMultilevel"/>
    <w:tmpl w:val="717C20C4"/>
    <w:lvl w:ilvl="0" w:tplc="08090001">
      <w:start w:val="1"/>
      <w:numFmt w:val="bullet"/>
      <w:lvlText w:val=""/>
      <w:lvlJc w:val="left"/>
      <w:pPr>
        <w:ind w:left="862" w:hanging="360"/>
      </w:pPr>
      <w:rPr>
        <w:rFonts w:ascii="Symbol" w:hAnsi="Symbol"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15">
    <w:nsid w:val="452B4CE2"/>
    <w:multiLevelType w:val="hybridMultilevel"/>
    <w:tmpl w:val="D012B72A"/>
    <w:lvl w:ilvl="0" w:tplc="F18A058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4C7C021C"/>
    <w:multiLevelType w:val="hybridMultilevel"/>
    <w:tmpl w:val="3DECE33C"/>
    <w:lvl w:ilvl="0" w:tplc="56382888">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4D836CCC"/>
    <w:multiLevelType w:val="hybridMultilevel"/>
    <w:tmpl w:val="3CB67B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54C7ECC"/>
    <w:multiLevelType w:val="hybridMultilevel"/>
    <w:tmpl w:val="EF58ABCA"/>
    <w:lvl w:ilvl="0" w:tplc="FB3E45F6">
      <w:start w:val="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556010CF"/>
    <w:multiLevelType w:val="hybridMultilevel"/>
    <w:tmpl w:val="AA1CA1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658474B"/>
    <w:multiLevelType w:val="hybridMultilevel"/>
    <w:tmpl w:val="AA1CA1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93B77ED"/>
    <w:multiLevelType w:val="hybridMultilevel"/>
    <w:tmpl w:val="320673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9B12AE7"/>
    <w:multiLevelType w:val="hybridMultilevel"/>
    <w:tmpl w:val="18EC551E"/>
    <w:lvl w:ilvl="0" w:tplc="E8CEC0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nsid w:val="59D871D7"/>
    <w:multiLevelType w:val="hybridMultilevel"/>
    <w:tmpl w:val="511C3A2A"/>
    <w:lvl w:ilvl="0" w:tplc="5F9E866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65177A00"/>
    <w:multiLevelType w:val="hybridMultilevel"/>
    <w:tmpl w:val="67CA51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39049C"/>
    <w:multiLevelType w:val="hybridMultilevel"/>
    <w:tmpl w:val="F16A3392"/>
    <w:lvl w:ilvl="0" w:tplc="04090003">
      <w:start w:val="1"/>
      <w:numFmt w:val="bullet"/>
      <w:lvlText w:val="o"/>
      <w:lvlJc w:val="left"/>
      <w:pPr>
        <w:ind w:left="862" w:hanging="360"/>
      </w:pPr>
      <w:rPr>
        <w:rFonts w:ascii="Courier New" w:hAnsi="Courier New" w:cs="Courier New"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26">
    <w:nsid w:val="65A254FE"/>
    <w:multiLevelType w:val="hybridMultilevel"/>
    <w:tmpl w:val="AA1CA1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6DB1622E"/>
    <w:multiLevelType w:val="hybridMultilevel"/>
    <w:tmpl w:val="94782B24"/>
    <w:lvl w:ilvl="0" w:tplc="FFFFFFFF">
      <w:start w:val="1"/>
      <w:numFmt w:val="decimal"/>
      <w:lvlText w:val="%1."/>
      <w:lvlJc w:val="left"/>
      <w:pPr>
        <w:ind w:left="420" w:hanging="360"/>
      </w:pPr>
      <w:rPr>
        <w:rFonts w:ascii="Century" w:hAnsi="Century" w:hint="default"/>
        <w:sz w:val="22"/>
      </w:rPr>
    </w:lvl>
    <w:lvl w:ilvl="1" w:tplc="03589BD4">
      <w:start w:val="1"/>
      <w:numFmt w:val="lowerLetter"/>
      <w:lvlText w:val="%2."/>
      <w:lvlJc w:val="left"/>
      <w:pPr>
        <w:ind w:left="1140" w:hanging="360"/>
      </w:pPr>
      <w:rPr>
        <w:rFonts w:cs="Angsana New" w:hint="cs"/>
        <w:b w:val="0"/>
        <w:i w:val="0"/>
      </w:r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8">
    <w:nsid w:val="6EE468BE"/>
    <w:multiLevelType w:val="hybridMultilevel"/>
    <w:tmpl w:val="EA16F14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703E4065"/>
    <w:multiLevelType w:val="hybridMultilevel"/>
    <w:tmpl w:val="3B1C14D2"/>
    <w:lvl w:ilvl="0" w:tplc="D23CC556">
      <w:start w:val="1"/>
      <w:numFmt w:val="decimal"/>
      <w:lvlText w:val="%1)"/>
      <w:lvlJc w:val="left"/>
      <w:pPr>
        <w:ind w:left="1210" w:hanging="85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72EE59CC"/>
    <w:multiLevelType w:val="hybridMultilevel"/>
    <w:tmpl w:val="DAFA3D6A"/>
    <w:lvl w:ilvl="0" w:tplc="B420A798">
      <w:start w:val="1"/>
      <w:numFmt w:val="decimal"/>
      <w:lvlText w:val="%1."/>
      <w:lvlJc w:val="left"/>
      <w:pPr>
        <w:ind w:left="420" w:hanging="360"/>
      </w:pPr>
      <w:rPr>
        <w:rFonts w:ascii="Century" w:hAnsi="Century" w:hint="default"/>
        <w:sz w:val="22"/>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1">
    <w:nsid w:val="76306DD4"/>
    <w:multiLevelType w:val="hybridMultilevel"/>
    <w:tmpl w:val="1158B96A"/>
    <w:lvl w:ilvl="0" w:tplc="56AC9A1E">
      <w:start w:val="1"/>
      <w:numFmt w:val="decimal"/>
      <w:lvlText w:val="%1)"/>
      <w:lvlJc w:val="left"/>
      <w:pPr>
        <w:ind w:left="480" w:hanging="360"/>
      </w:pPr>
      <w:rPr>
        <w:rFonts w:hint="default"/>
      </w:rPr>
    </w:lvl>
    <w:lvl w:ilvl="1" w:tplc="08090019" w:tentative="1">
      <w:start w:val="1"/>
      <w:numFmt w:val="lowerLetter"/>
      <w:lvlText w:val="%2."/>
      <w:lvlJc w:val="left"/>
      <w:pPr>
        <w:ind w:left="1200" w:hanging="360"/>
      </w:pPr>
    </w:lvl>
    <w:lvl w:ilvl="2" w:tplc="0809001B" w:tentative="1">
      <w:start w:val="1"/>
      <w:numFmt w:val="lowerRoman"/>
      <w:lvlText w:val="%3."/>
      <w:lvlJc w:val="right"/>
      <w:pPr>
        <w:ind w:left="1920" w:hanging="180"/>
      </w:pPr>
    </w:lvl>
    <w:lvl w:ilvl="3" w:tplc="0809000F" w:tentative="1">
      <w:start w:val="1"/>
      <w:numFmt w:val="decimal"/>
      <w:lvlText w:val="%4."/>
      <w:lvlJc w:val="left"/>
      <w:pPr>
        <w:ind w:left="2640" w:hanging="360"/>
      </w:pPr>
    </w:lvl>
    <w:lvl w:ilvl="4" w:tplc="08090019" w:tentative="1">
      <w:start w:val="1"/>
      <w:numFmt w:val="lowerLetter"/>
      <w:lvlText w:val="%5."/>
      <w:lvlJc w:val="left"/>
      <w:pPr>
        <w:ind w:left="3360" w:hanging="360"/>
      </w:pPr>
    </w:lvl>
    <w:lvl w:ilvl="5" w:tplc="0809001B" w:tentative="1">
      <w:start w:val="1"/>
      <w:numFmt w:val="lowerRoman"/>
      <w:lvlText w:val="%6."/>
      <w:lvlJc w:val="right"/>
      <w:pPr>
        <w:ind w:left="4080" w:hanging="180"/>
      </w:pPr>
    </w:lvl>
    <w:lvl w:ilvl="6" w:tplc="0809000F" w:tentative="1">
      <w:start w:val="1"/>
      <w:numFmt w:val="decimal"/>
      <w:lvlText w:val="%7."/>
      <w:lvlJc w:val="left"/>
      <w:pPr>
        <w:ind w:left="4800" w:hanging="360"/>
      </w:pPr>
    </w:lvl>
    <w:lvl w:ilvl="7" w:tplc="08090019" w:tentative="1">
      <w:start w:val="1"/>
      <w:numFmt w:val="lowerLetter"/>
      <w:lvlText w:val="%8."/>
      <w:lvlJc w:val="left"/>
      <w:pPr>
        <w:ind w:left="5520" w:hanging="360"/>
      </w:pPr>
    </w:lvl>
    <w:lvl w:ilvl="8" w:tplc="0809001B" w:tentative="1">
      <w:start w:val="1"/>
      <w:numFmt w:val="lowerRoman"/>
      <w:lvlText w:val="%9."/>
      <w:lvlJc w:val="right"/>
      <w:pPr>
        <w:ind w:left="6240" w:hanging="180"/>
      </w:pPr>
    </w:lvl>
  </w:abstractNum>
  <w:abstractNum w:abstractNumId="32">
    <w:nsid w:val="7C035AD9"/>
    <w:multiLevelType w:val="hybridMultilevel"/>
    <w:tmpl w:val="6004DEE6"/>
    <w:lvl w:ilvl="0" w:tplc="507AE03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2"/>
  </w:num>
  <w:num w:numId="2">
    <w:abstractNumId w:val="15"/>
  </w:num>
  <w:num w:numId="3">
    <w:abstractNumId w:val="18"/>
  </w:num>
  <w:num w:numId="4">
    <w:abstractNumId w:val="20"/>
  </w:num>
  <w:num w:numId="5">
    <w:abstractNumId w:val="29"/>
  </w:num>
  <w:num w:numId="6">
    <w:abstractNumId w:val="32"/>
  </w:num>
  <w:num w:numId="7">
    <w:abstractNumId w:val="12"/>
  </w:num>
  <w:num w:numId="8">
    <w:abstractNumId w:val="23"/>
  </w:num>
  <w:num w:numId="9">
    <w:abstractNumId w:val="16"/>
  </w:num>
  <w:num w:numId="10">
    <w:abstractNumId w:val="2"/>
  </w:num>
  <w:num w:numId="11">
    <w:abstractNumId w:val="7"/>
  </w:num>
  <w:num w:numId="12">
    <w:abstractNumId w:val="4"/>
  </w:num>
  <w:num w:numId="13">
    <w:abstractNumId w:val="9"/>
  </w:num>
  <w:num w:numId="14">
    <w:abstractNumId w:val="28"/>
  </w:num>
  <w:num w:numId="15">
    <w:abstractNumId w:val="8"/>
  </w:num>
  <w:num w:numId="16">
    <w:abstractNumId w:val="21"/>
  </w:num>
  <w:num w:numId="17">
    <w:abstractNumId w:val="31"/>
  </w:num>
  <w:num w:numId="18">
    <w:abstractNumId w:val="10"/>
  </w:num>
  <w:num w:numId="19">
    <w:abstractNumId w:val="6"/>
  </w:num>
  <w:num w:numId="20">
    <w:abstractNumId w:val="17"/>
  </w:num>
  <w:num w:numId="21">
    <w:abstractNumId w:val="14"/>
  </w:num>
  <w:num w:numId="22">
    <w:abstractNumId w:val="25"/>
  </w:num>
  <w:num w:numId="23">
    <w:abstractNumId w:val="3"/>
  </w:num>
  <w:num w:numId="24">
    <w:abstractNumId w:val="26"/>
  </w:num>
  <w:num w:numId="25">
    <w:abstractNumId w:val="0"/>
  </w:num>
  <w:num w:numId="26">
    <w:abstractNumId w:val="1"/>
  </w:num>
  <w:num w:numId="27">
    <w:abstractNumId w:val="19"/>
  </w:num>
  <w:num w:numId="28">
    <w:abstractNumId w:val="24"/>
  </w:num>
  <w:num w:numId="29">
    <w:abstractNumId w:val="30"/>
  </w:num>
  <w:num w:numId="30">
    <w:abstractNumId w:val="27"/>
  </w:num>
  <w:num w:numId="31">
    <w:abstractNumId w:val="11"/>
  </w:num>
  <w:num w:numId="32">
    <w:abstractNumId w:val="5"/>
  </w:num>
  <w:num w:numId="33">
    <w:abstractNumId w:val="13"/>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851"/>
  <w:drawingGridHorizontalSpacing w:val="227"/>
  <w:displayHorizontalDrawingGridEvery w:val="0"/>
  <w:displayVerticalDrawingGridEvery w:val="2"/>
  <w:characterSpacingControl w:val="compressPunctuation"/>
  <w:hdrShapeDefaults>
    <o:shapedefaults v:ext="edit" spidmax="409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A24414"/>
    <w:rsid w:val="00010230"/>
    <w:rsid w:val="00022C44"/>
    <w:rsid w:val="00027457"/>
    <w:rsid w:val="000631FC"/>
    <w:rsid w:val="00072572"/>
    <w:rsid w:val="00080D7A"/>
    <w:rsid w:val="0008641F"/>
    <w:rsid w:val="000C6EE5"/>
    <w:rsid w:val="000C761F"/>
    <w:rsid w:val="000D1AC7"/>
    <w:rsid w:val="000E1F7D"/>
    <w:rsid w:val="000F261B"/>
    <w:rsid w:val="000F5996"/>
    <w:rsid w:val="00115CBA"/>
    <w:rsid w:val="00120F6F"/>
    <w:rsid w:val="0014177E"/>
    <w:rsid w:val="00143167"/>
    <w:rsid w:val="00146AA0"/>
    <w:rsid w:val="00147AC8"/>
    <w:rsid w:val="00151280"/>
    <w:rsid w:val="001576D2"/>
    <w:rsid w:val="0016019A"/>
    <w:rsid w:val="00165817"/>
    <w:rsid w:val="00165BC3"/>
    <w:rsid w:val="001672B3"/>
    <w:rsid w:val="00184E82"/>
    <w:rsid w:val="0018658E"/>
    <w:rsid w:val="00196BAA"/>
    <w:rsid w:val="001A48D4"/>
    <w:rsid w:val="001C163C"/>
    <w:rsid w:val="001C22A5"/>
    <w:rsid w:val="001D0846"/>
    <w:rsid w:val="001D64D3"/>
    <w:rsid w:val="001F5E4B"/>
    <w:rsid w:val="002012E2"/>
    <w:rsid w:val="002300E8"/>
    <w:rsid w:val="00245DCD"/>
    <w:rsid w:val="0025710E"/>
    <w:rsid w:val="002578D1"/>
    <w:rsid w:val="00257A7D"/>
    <w:rsid w:val="00262954"/>
    <w:rsid w:val="00263950"/>
    <w:rsid w:val="00270E13"/>
    <w:rsid w:val="00272A16"/>
    <w:rsid w:val="00275D36"/>
    <w:rsid w:val="00277FC6"/>
    <w:rsid w:val="00280C4B"/>
    <w:rsid w:val="0028331A"/>
    <w:rsid w:val="00284613"/>
    <w:rsid w:val="00284CFB"/>
    <w:rsid w:val="0028697C"/>
    <w:rsid w:val="002973FA"/>
    <w:rsid w:val="002A45EF"/>
    <w:rsid w:val="002B65B5"/>
    <w:rsid w:val="002C11AA"/>
    <w:rsid w:val="002C1ECA"/>
    <w:rsid w:val="002C234A"/>
    <w:rsid w:val="002C566C"/>
    <w:rsid w:val="002D3D36"/>
    <w:rsid w:val="002E1606"/>
    <w:rsid w:val="002F7BB4"/>
    <w:rsid w:val="0030174B"/>
    <w:rsid w:val="003151B1"/>
    <w:rsid w:val="0032490B"/>
    <w:rsid w:val="003255C1"/>
    <w:rsid w:val="003303E0"/>
    <w:rsid w:val="0033148A"/>
    <w:rsid w:val="003379F0"/>
    <w:rsid w:val="00345A00"/>
    <w:rsid w:val="00355CF4"/>
    <w:rsid w:val="00357B83"/>
    <w:rsid w:val="00395A88"/>
    <w:rsid w:val="003A3DD3"/>
    <w:rsid w:val="003B5D01"/>
    <w:rsid w:val="003C0142"/>
    <w:rsid w:val="003C6CE5"/>
    <w:rsid w:val="003D717C"/>
    <w:rsid w:val="00402473"/>
    <w:rsid w:val="00402B4D"/>
    <w:rsid w:val="004123B8"/>
    <w:rsid w:val="00416862"/>
    <w:rsid w:val="004216B2"/>
    <w:rsid w:val="0042588A"/>
    <w:rsid w:val="00443626"/>
    <w:rsid w:val="004465C5"/>
    <w:rsid w:val="004537D5"/>
    <w:rsid w:val="0045420A"/>
    <w:rsid w:val="00454D10"/>
    <w:rsid w:val="0045715F"/>
    <w:rsid w:val="004605C2"/>
    <w:rsid w:val="00462ACF"/>
    <w:rsid w:val="004921A2"/>
    <w:rsid w:val="00494308"/>
    <w:rsid w:val="004A682B"/>
    <w:rsid w:val="004A6D94"/>
    <w:rsid w:val="004D58E1"/>
    <w:rsid w:val="004E0706"/>
    <w:rsid w:val="004E2B0A"/>
    <w:rsid w:val="004E6CBA"/>
    <w:rsid w:val="004F2B37"/>
    <w:rsid w:val="00507680"/>
    <w:rsid w:val="005209CB"/>
    <w:rsid w:val="00523EF8"/>
    <w:rsid w:val="00534BE2"/>
    <w:rsid w:val="00541EB7"/>
    <w:rsid w:val="005803FC"/>
    <w:rsid w:val="00580EB0"/>
    <w:rsid w:val="00581F21"/>
    <w:rsid w:val="005A43EE"/>
    <w:rsid w:val="005B6A79"/>
    <w:rsid w:val="005C73A5"/>
    <w:rsid w:val="005F2F3B"/>
    <w:rsid w:val="005F66A2"/>
    <w:rsid w:val="006134E3"/>
    <w:rsid w:val="00615F99"/>
    <w:rsid w:val="006225D7"/>
    <w:rsid w:val="006326A3"/>
    <w:rsid w:val="006426CA"/>
    <w:rsid w:val="006467DA"/>
    <w:rsid w:val="00650587"/>
    <w:rsid w:val="0065730A"/>
    <w:rsid w:val="0068104E"/>
    <w:rsid w:val="0068163E"/>
    <w:rsid w:val="00681A91"/>
    <w:rsid w:val="00683B6B"/>
    <w:rsid w:val="00694808"/>
    <w:rsid w:val="006957B1"/>
    <w:rsid w:val="006A23BB"/>
    <w:rsid w:val="006A33DD"/>
    <w:rsid w:val="006A518B"/>
    <w:rsid w:val="006B32CA"/>
    <w:rsid w:val="006C1373"/>
    <w:rsid w:val="006D0602"/>
    <w:rsid w:val="006D1AEE"/>
    <w:rsid w:val="006D5826"/>
    <w:rsid w:val="006F3526"/>
    <w:rsid w:val="0070197A"/>
    <w:rsid w:val="00703F87"/>
    <w:rsid w:val="0071163D"/>
    <w:rsid w:val="00713E1E"/>
    <w:rsid w:val="00716074"/>
    <w:rsid w:val="0072520B"/>
    <w:rsid w:val="00725F34"/>
    <w:rsid w:val="00733578"/>
    <w:rsid w:val="00742EA9"/>
    <w:rsid w:val="00761398"/>
    <w:rsid w:val="00791391"/>
    <w:rsid w:val="007A1D93"/>
    <w:rsid w:val="007A4006"/>
    <w:rsid w:val="007A6743"/>
    <w:rsid w:val="007A6AFD"/>
    <w:rsid w:val="007B1E9A"/>
    <w:rsid w:val="007B3F2E"/>
    <w:rsid w:val="007B75F9"/>
    <w:rsid w:val="007C76DD"/>
    <w:rsid w:val="007D346E"/>
    <w:rsid w:val="007D5C0B"/>
    <w:rsid w:val="007D7981"/>
    <w:rsid w:val="007E6F59"/>
    <w:rsid w:val="008009C1"/>
    <w:rsid w:val="00812711"/>
    <w:rsid w:val="00822562"/>
    <w:rsid w:val="008404B0"/>
    <w:rsid w:val="008410C0"/>
    <w:rsid w:val="008425E6"/>
    <w:rsid w:val="00855638"/>
    <w:rsid w:val="00860333"/>
    <w:rsid w:val="00860D27"/>
    <w:rsid w:val="00860E57"/>
    <w:rsid w:val="008617C4"/>
    <w:rsid w:val="0086645C"/>
    <w:rsid w:val="00877FD8"/>
    <w:rsid w:val="00886978"/>
    <w:rsid w:val="00890988"/>
    <w:rsid w:val="00890DB6"/>
    <w:rsid w:val="00893EF0"/>
    <w:rsid w:val="008A0116"/>
    <w:rsid w:val="008A4F1D"/>
    <w:rsid w:val="008B1F1A"/>
    <w:rsid w:val="008B4E39"/>
    <w:rsid w:val="008B741A"/>
    <w:rsid w:val="008C174B"/>
    <w:rsid w:val="008C70B5"/>
    <w:rsid w:val="008E04F9"/>
    <w:rsid w:val="008E2C80"/>
    <w:rsid w:val="008F04B7"/>
    <w:rsid w:val="008F1E76"/>
    <w:rsid w:val="009048F8"/>
    <w:rsid w:val="00904A3B"/>
    <w:rsid w:val="009166EE"/>
    <w:rsid w:val="0092068F"/>
    <w:rsid w:val="00920FC8"/>
    <w:rsid w:val="00930A7C"/>
    <w:rsid w:val="00947A94"/>
    <w:rsid w:val="0095477D"/>
    <w:rsid w:val="00956F42"/>
    <w:rsid w:val="00966BFA"/>
    <w:rsid w:val="00970F22"/>
    <w:rsid w:val="00982D08"/>
    <w:rsid w:val="00984CEF"/>
    <w:rsid w:val="00995A86"/>
    <w:rsid w:val="009970CE"/>
    <w:rsid w:val="009A6CF6"/>
    <w:rsid w:val="009B3EB1"/>
    <w:rsid w:val="009C71B4"/>
    <w:rsid w:val="009C75DB"/>
    <w:rsid w:val="009D42AB"/>
    <w:rsid w:val="009D7EC4"/>
    <w:rsid w:val="009F1997"/>
    <w:rsid w:val="00A03990"/>
    <w:rsid w:val="00A05E99"/>
    <w:rsid w:val="00A17DC4"/>
    <w:rsid w:val="00A24414"/>
    <w:rsid w:val="00A4312E"/>
    <w:rsid w:val="00A45F76"/>
    <w:rsid w:val="00A50F6C"/>
    <w:rsid w:val="00A553B8"/>
    <w:rsid w:val="00A5638B"/>
    <w:rsid w:val="00A7023D"/>
    <w:rsid w:val="00A94503"/>
    <w:rsid w:val="00AA38EF"/>
    <w:rsid w:val="00AA6AAC"/>
    <w:rsid w:val="00AB0F30"/>
    <w:rsid w:val="00AD0963"/>
    <w:rsid w:val="00B00F0A"/>
    <w:rsid w:val="00B113B6"/>
    <w:rsid w:val="00B25C4F"/>
    <w:rsid w:val="00B32C22"/>
    <w:rsid w:val="00B33AD1"/>
    <w:rsid w:val="00B3730E"/>
    <w:rsid w:val="00B45A69"/>
    <w:rsid w:val="00B5250D"/>
    <w:rsid w:val="00B61045"/>
    <w:rsid w:val="00B652E5"/>
    <w:rsid w:val="00B669C2"/>
    <w:rsid w:val="00B66C50"/>
    <w:rsid w:val="00BA0C0C"/>
    <w:rsid w:val="00BA2CE6"/>
    <w:rsid w:val="00BC063F"/>
    <w:rsid w:val="00BC1575"/>
    <w:rsid w:val="00BF79C3"/>
    <w:rsid w:val="00C20EA1"/>
    <w:rsid w:val="00C26F10"/>
    <w:rsid w:val="00C4201A"/>
    <w:rsid w:val="00C45927"/>
    <w:rsid w:val="00C55EA1"/>
    <w:rsid w:val="00C76AB7"/>
    <w:rsid w:val="00CB134F"/>
    <w:rsid w:val="00CC3CE3"/>
    <w:rsid w:val="00CC3D6B"/>
    <w:rsid w:val="00CD22F0"/>
    <w:rsid w:val="00CF7FEB"/>
    <w:rsid w:val="00D116D9"/>
    <w:rsid w:val="00D176B2"/>
    <w:rsid w:val="00D17800"/>
    <w:rsid w:val="00D20C67"/>
    <w:rsid w:val="00D2253D"/>
    <w:rsid w:val="00D47DCF"/>
    <w:rsid w:val="00D90C31"/>
    <w:rsid w:val="00D95FD1"/>
    <w:rsid w:val="00D97691"/>
    <w:rsid w:val="00DA2766"/>
    <w:rsid w:val="00DB1D56"/>
    <w:rsid w:val="00DE54FC"/>
    <w:rsid w:val="00DF10E0"/>
    <w:rsid w:val="00E22EA0"/>
    <w:rsid w:val="00E33715"/>
    <w:rsid w:val="00E41388"/>
    <w:rsid w:val="00E43BDB"/>
    <w:rsid w:val="00E46F3B"/>
    <w:rsid w:val="00E56279"/>
    <w:rsid w:val="00E64076"/>
    <w:rsid w:val="00E66082"/>
    <w:rsid w:val="00E73B01"/>
    <w:rsid w:val="00E90C08"/>
    <w:rsid w:val="00EC5295"/>
    <w:rsid w:val="00ED246F"/>
    <w:rsid w:val="00ED35BE"/>
    <w:rsid w:val="00ED481D"/>
    <w:rsid w:val="00ED58C5"/>
    <w:rsid w:val="00EE7BAD"/>
    <w:rsid w:val="00EF450D"/>
    <w:rsid w:val="00F039F2"/>
    <w:rsid w:val="00F114B3"/>
    <w:rsid w:val="00F11706"/>
    <w:rsid w:val="00F11722"/>
    <w:rsid w:val="00F20C63"/>
    <w:rsid w:val="00F20C82"/>
    <w:rsid w:val="00F22D0E"/>
    <w:rsid w:val="00F435DE"/>
    <w:rsid w:val="00F50FC8"/>
    <w:rsid w:val="00F565DC"/>
    <w:rsid w:val="00F82C41"/>
    <w:rsid w:val="00FB0A0B"/>
    <w:rsid w:val="00FC4968"/>
    <w:rsid w:val="00FD5DA8"/>
    <w:rsid w:val="00FE18BE"/>
    <w:rsid w:val="00FF2B9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MS Mincho"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Salutation" w:uiPriority="0"/>
    <w:lsdException w:name="Body Text First Indent 2" w:uiPriority="0"/>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3B8"/>
    <w:pPr>
      <w:widowControl w:val="0"/>
      <w:jc w:val="both"/>
    </w:pPr>
    <w:rPr>
      <w:kern w:val="2"/>
      <w:sz w:val="21"/>
    </w:rPr>
  </w:style>
  <w:style w:type="paragraph" w:styleId="Heading3">
    <w:name w:val="heading 3"/>
    <w:basedOn w:val="Normal"/>
    <w:next w:val="NormalIndent"/>
    <w:qFormat/>
    <w:rsid w:val="00580EB0"/>
    <w:pPr>
      <w:keepNext/>
      <w:autoSpaceDE w:val="0"/>
      <w:autoSpaceDN w:val="0"/>
      <w:adjustRightInd w:val="0"/>
      <w:spacing w:line="360" w:lineRule="atLeast"/>
      <w:outlineLvl w:val="2"/>
    </w:pPr>
    <w:rPr>
      <w:rFonts w:eastAsia="Mincho"/>
      <w:b/>
      <w:kern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580EB0"/>
    <w:rPr>
      <w:color w:val="0000FF"/>
      <w:u w:val="single"/>
    </w:rPr>
  </w:style>
  <w:style w:type="paragraph" w:styleId="BodyTextIndent3">
    <w:name w:val="Body Text Indent 3"/>
    <w:basedOn w:val="Normal"/>
    <w:semiHidden/>
    <w:rsid w:val="00580EB0"/>
    <w:pPr>
      <w:ind w:left="750"/>
    </w:pPr>
  </w:style>
  <w:style w:type="paragraph" w:styleId="BodyTextIndent2">
    <w:name w:val="Body Text Indent 2"/>
    <w:basedOn w:val="Normal"/>
    <w:semiHidden/>
    <w:rsid w:val="00580EB0"/>
    <w:pPr>
      <w:ind w:left="1050"/>
    </w:pPr>
  </w:style>
  <w:style w:type="paragraph" w:styleId="BlockText">
    <w:name w:val="Block Text"/>
    <w:basedOn w:val="Normal"/>
    <w:semiHidden/>
    <w:rsid w:val="00580EB0"/>
    <w:pPr>
      <w:adjustRightInd w:val="0"/>
      <w:spacing w:line="481" w:lineRule="atLeast"/>
      <w:ind w:left="765" w:right="765"/>
      <w:jc w:val="left"/>
      <w:textAlignment w:val="baseline"/>
    </w:pPr>
    <w:rPr>
      <w:rFonts w:ascii="Times New Roman" w:eastAsia="Mincho" w:hAnsi="Times New Roman"/>
      <w:spacing w:val="22"/>
      <w:kern w:val="0"/>
      <w:sz w:val="24"/>
    </w:rPr>
  </w:style>
  <w:style w:type="paragraph" w:styleId="Header">
    <w:name w:val="header"/>
    <w:basedOn w:val="Normal"/>
    <w:semiHidden/>
    <w:rsid w:val="00580EB0"/>
    <w:pPr>
      <w:tabs>
        <w:tab w:val="center" w:pos="4252"/>
        <w:tab w:val="right" w:pos="8504"/>
      </w:tabs>
      <w:adjustRightInd w:val="0"/>
      <w:snapToGrid w:val="0"/>
      <w:spacing w:line="481" w:lineRule="atLeast"/>
      <w:textAlignment w:val="baseline"/>
    </w:pPr>
    <w:rPr>
      <w:rFonts w:ascii="Times New Roman" w:eastAsia="Mincho" w:hAnsi="Times New Roman"/>
      <w:spacing w:val="22"/>
      <w:kern w:val="0"/>
      <w:sz w:val="18"/>
    </w:rPr>
  </w:style>
  <w:style w:type="paragraph" w:styleId="Footer">
    <w:name w:val="footer"/>
    <w:basedOn w:val="Normal"/>
    <w:link w:val="FooterChar"/>
    <w:uiPriority w:val="99"/>
    <w:rsid w:val="00580EB0"/>
    <w:pPr>
      <w:tabs>
        <w:tab w:val="center" w:pos="4252"/>
        <w:tab w:val="right" w:pos="8504"/>
      </w:tabs>
      <w:adjustRightInd w:val="0"/>
      <w:snapToGrid w:val="0"/>
      <w:spacing w:line="481" w:lineRule="atLeast"/>
      <w:textAlignment w:val="baseline"/>
    </w:pPr>
    <w:rPr>
      <w:rFonts w:ascii="Times New Roman" w:eastAsia="Mincho" w:hAnsi="Times New Roman"/>
      <w:spacing w:val="22"/>
      <w:kern w:val="0"/>
      <w:sz w:val="18"/>
    </w:rPr>
  </w:style>
  <w:style w:type="paragraph" w:styleId="BodyTextIndent">
    <w:name w:val="Body Text Indent"/>
    <w:basedOn w:val="Normal"/>
    <w:semiHidden/>
    <w:rsid w:val="00580EB0"/>
    <w:pPr>
      <w:adjustRightInd w:val="0"/>
      <w:spacing w:line="0" w:lineRule="atLeast"/>
      <w:ind w:left="380" w:hanging="380"/>
      <w:textAlignment w:val="baseline"/>
    </w:pPr>
    <w:rPr>
      <w:rFonts w:ascii="Times New Roman" w:eastAsia="Mincho" w:hAnsi="Times New Roman"/>
      <w:spacing w:val="22"/>
      <w:kern w:val="0"/>
      <w:sz w:val="18"/>
    </w:rPr>
  </w:style>
  <w:style w:type="paragraph" w:styleId="BodyText2">
    <w:name w:val="Body Text 2"/>
    <w:basedOn w:val="Normal"/>
    <w:semiHidden/>
    <w:rsid w:val="00580EB0"/>
    <w:pPr>
      <w:adjustRightInd w:val="0"/>
      <w:textAlignment w:val="baseline"/>
    </w:pPr>
    <w:rPr>
      <w:rFonts w:ascii="Times New Roman" w:eastAsia="Mincho" w:hAnsi="Times New Roman"/>
      <w:spacing w:val="22"/>
      <w:kern w:val="0"/>
    </w:rPr>
  </w:style>
  <w:style w:type="paragraph" w:styleId="Salutation">
    <w:name w:val="Salutation"/>
    <w:basedOn w:val="Normal"/>
    <w:next w:val="Normal"/>
    <w:semiHidden/>
    <w:rsid w:val="00580EB0"/>
  </w:style>
  <w:style w:type="character" w:styleId="PageNumber">
    <w:name w:val="page number"/>
    <w:basedOn w:val="DefaultParagraphFont"/>
    <w:semiHidden/>
    <w:rsid w:val="00580EB0"/>
  </w:style>
  <w:style w:type="paragraph" w:styleId="BodyText">
    <w:name w:val="Body Text"/>
    <w:basedOn w:val="Normal"/>
    <w:semiHidden/>
    <w:rsid w:val="00580EB0"/>
    <w:pPr>
      <w:spacing w:line="360" w:lineRule="atLeast"/>
    </w:pPr>
    <w:rPr>
      <w:snapToGrid w:val="0"/>
      <w:sz w:val="24"/>
      <w:szCs w:val="24"/>
    </w:rPr>
  </w:style>
  <w:style w:type="character" w:styleId="FollowedHyperlink">
    <w:name w:val="FollowedHyperlink"/>
    <w:uiPriority w:val="99"/>
    <w:semiHidden/>
    <w:rsid w:val="00580EB0"/>
    <w:rPr>
      <w:color w:val="800080"/>
      <w:u w:val="single"/>
    </w:rPr>
  </w:style>
  <w:style w:type="paragraph" w:styleId="BodyTextFirstIndent2">
    <w:name w:val="Body Text First Indent 2"/>
    <w:basedOn w:val="BodyTextIndent"/>
    <w:semiHidden/>
    <w:rsid w:val="00580EB0"/>
    <w:pPr>
      <w:adjustRightInd/>
      <w:spacing w:line="240" w:lineRule="auto"/>
      <w:ind w:left="851" w:firstLine="210"/>
      <w:textAlignment w:val="auto"/>
    </w:pPr>
    <w:rPr>
      <w:rFonts w:ascii="Century" w:eastAsia="MS Mincho" w:hAnsi="Century"/>
      <w:spacing w:val="0"/>
      <w:kern w:val="2"/>
      <w:sz w:val="22"/>
    </w:rPr>
  </w:style>
  <w:style w:type="paragraph" w:styleId="List2">
    <w:name w:val="List 2"/>
    <w:basedOn w:val="Normal"/>
    <w:semiHidden/>
    <w:rsid w:val="00580EB0"/>
    <w:pPr>
      <w:ind w:left="851" w:hanging="425"/>
    </w:pPr>
    <w:rPr>
      <w:sz w:val="22"/>
    </w:rPr>
  </w:style>
  <w:style w:type="paragraph" w:styleId="List">
    <w:name w:val="List"/>
    <w:basedOn w:val="Normal"/>
    <w:semiHidden/>
    <w:rsid w:val="00580EB0"/>
    <w:pPr>
      <w:ind w:left="425" w:hanging="425"/>
    </w:pPr>
    <w:rPr>
      <w:sz w:val="22"/>
    </w:rPr>
  </w:style>
  <w:style w:type="paragraph" w:styleId="ListContinue">
    <w:name w:val="List Continue"/>
    <w:basedOn w:val="Normal"/>
    <w:semiHidden/>
    <w:rsid w:val="00580EB0"/>
    <w:pPr>
      <w:spacing w:after="180"/>
      <w:ind w:left="425"/>
    </w:pPr>
    <w:rPr>
      <w:sz w:val="22"/>
    </w:rPr>
  </w:style>
  <w:style w:type="paragraph" w:styleId="NormalIndent">
    <w:name w:val="Normal Indent"/>
    <w:basedOn w:val="Normal"/>
    <w:semiHidden/>
    <w:rsid w:val="00580EB0"/>
    <w:pPr>
      <w:ind w:leftChars="400" w:left="840"/>
    </w:pPr>
  </w:style>
  <w:style w:type="character" w:customStyle="1" w:styleId="FooterChar">
    <w:name w:val="Footer Char"/>
    <w:basedOn w:val="DefaultParagraphFont"/>
    <w:link w:val="Footer"/>
    <w:uiPriority w:val="99"/>
    <w:rsid w:val="0092068F"/>
    <w:rPr>
      <w:rFonts w:ascii="Times New Roman" w:eastAsia="Mincho" w:hAnsi="Times New Roman"/>
      <w:spacing w:val="22"/>
      <w:sz w:val="18"/>
    </w:rPr>
  </w:style>
  <w:style w:type="paragraph" w:styleId="ListParagraph">
    <w:name w:val="List Paragraph"/>
    <w:basedOn w:val="Normal"/>
    <w:uiPriority w:val="34"/>
    <w:qFormat/>
    <w:rsid w:val="002578D1"/>
    <w:pPr>
      <w:widowControl/>
      <w:ind w:left="720"/>
      <w:jc w:val="left"/>
    </w:pPr>
    <w:rPr>
      <w:rFonts w:ascii="Times New Roman" w:eastAsia="Times New Roman" w:hAnsi="Times New Roman" w:cs="Angsana New"/>
      <w:kern w:val="0"/>
      <w:sz w:val="20"/>
      <w:lang w:eastAsia="zh-CN"/>
    </w:rPr>
  </w:style>
  <w:style w:type="paragraph" w:customStyle="1" w:styleId="msonormal0">
    <w:name w:val="msonormal"/>
    <w:basedOn w:val="Normal"/>
    <w:rsid w:val="002C234A"/>
    <w:pPr>
      <w:widowControl/>
      <w:spacing w:before="100" w:beforeAutospacing="1" w:after="100" w:afterAutospacing="1"/>
      <w:jc w:val="left"/>
    </w:pPr>
    <w:rPr>
      <w:rFonts w:ascii="Times New Roman" w:eastAsia="Times New Roman" w:hAnsi="Times New Roman"/>
      <w:kern w:val="0"/>
      <w:sz w:val="24"/>
      <w:szCs w:val="24"/>
      <w:lang w:val="en-GB" w:eastAsia="en-GB" w:bidi="th-TH"/>
    </w:rPr>
  </w:style>
  <w:style w:type="paragraph" w:customStyle="1" w:styleId="xl65">
    <w:name w:val="xl65"/>
    <w:basedOn w:val="Normal"/>
    <w:rsid w:val="002C234A"/>
    <w:pPr>
      <w:widowControl/>
      <w:pBdr>
        <w:top w:val="single" w:sz="4" w:space="0" w:color="auto"/>
        <w:left w:val="single" w:sz="4" w:space="0" w:color="auto"/>
      </w:pBdr>
      <w:spacing w:before="100" w:beforeAutospacing="1" w:after="100" w:afterAutospacing="1"/>
      <w:textAlignment w:val="center"/>
    </w:pPr>
    <w:rPr>
      <w:rFonts w:ascii="Centaur" w:eastAsia="Times New Roman" w:hAnsi="Centaur"/>
      <w:kern w:val="0"/>
      <w:sz w:val="24"/>
      <w:szCs w:val="24"/>
      <w:lang w:val="en-GB" w:eastAsia="en-GB" w:bidi="th-TH"/>
    </w:rPr>
  </w:style>
  <w:style w:type="paragraph" w:customStyle="1" w:styleId="xl66">
    <w:name w:val="xl66"/>
    <w:basedOn w:val="Normal"/>
    <w:rsid w:val="002C234A"/>
    <w:pPr>
      <w:widowControl/>
      <w:pBdr>
        <w:top w:val="single" w:sz="8" w:space="0" w:color="auto"/>
        <w:bottom w:val="single" w:sz="8" w:space="0" w:color="auto"/>
      </w:pBdr>
      <w:spacing w:before="100" w:beforeAutospacing="1" w:after="100" w:afterAutospacing="1"/>
      <w:jc w:val="center"/>
      <w:textAlignment w:val="center"/>
    </w:pPr>
    <w:rPr>
      <w:rFonts w:ascii="Centaur" w:eastAsia="Times New Roman" w:hAnsi="Centaur"/>
      <w:b/>
      <w:bCs/>
      <w:kern w:val="0"/>
      <w:sz w:val="24"/>
      <w:szCs w:val="24"/>
      <w:lang w:val="en-GB" w:eastAsia="en-GB" w:bidi="th-TH"/>
    </w:rPr>
  </w:style>
  <w:style w:type="paragraph" w:customStyle="1" w:styleId="xl67">
    <w:name w:val="xl67"/>
    <w:basedOn w:val="Normal"/>
    <w:rsid w:val="002C234A"/>
    <w:pPr>
      <w:widowControl/>
      <w:pBdr>
        <w:top w:val="single" w:sz="8" w:space="0" w:color="auto"/>
        <w:bottom w:val="single" w:sz="8" w:space="0" w:color="auto"/>
        <w:right w:val="single" w:sz="8" w:space="0" w:color="auto"/>
      </w:pBdr>
      <w:spacing w:before="100" w:beforeAutospacing="1" w:after="100" w:afterAutospacing="1"/>
      <w:jc w:val="center"/>
      <w:textAlignment w:val="center"/>
    </w:pPr>
    <w:rPr>
      <w:rFonts w:ascii="Centaur" w:eastAsia="Times New Roman" w:hAnsi="Centaur"/>
      <w:b/>
      <w:bCs/>
      <w:kern w:val="0"/>
      <w:sz w:val="24"/>
      <w:szCs w:val="24"/>
      <w:lang w:val="en-GB" w:eastAsia="en-GB" w:bidi="th-TH"/>
    </w:rPr>
  </w:style>
  <w:style w:type="paragraph" w:customStyle="1" w:styleId="xl68">
    <w:name w:val="xl68"/>
    <w:basedOn w:val="Normal"/>
    <w:rsid w:val="002C234A"/>
    <w:pPr>
      <w:widowControl/>
      <w:pBdr>
        <w:top w:val="single" w:sz="8" w:space="0" w:color="auto"/>
        <w:left w:val="single" w:sz="8" w:space="0" w:color="auto"/>
        <w:bottom w:val="single" w:sz="8" w:space="0" w:color="auto"/>
      </w:pBdr>
      <w:spacing w:before="100" w:beforeAutospacing="1" w:after="100" w:afterAutospacing="1"/>
      <w:jc w:val="center"/>
      <w:textAlignment w:val="center"/>
    </w:pPr>
    <w:rPr>
      <w:rFonts w:ascii="Centaur" w:eastAsia="Times New Roman" w:hAnsi="Centaur"/>
      <w:b/>
      <w:bCs/>
      <w:kern w:val="0"/>
      <w:sz w:val="24"/>
      <w:szCs w:val="24"/>
      <w:lang w:val="en-GB" w:eastAsia="en-GB" w:bidi="th-TH"/>
    </w:rPr>
  </w:style>
  <w:style w:type="paragraph" w:customStyle="1" w:styleId="xl69">
    <w:name w:val="xl69"/>
    <w:basedOn w:val="Normal"/>
    <w:rsid w:val="002C234A"/>
    <w:pPr>
      <w:widowControl/>
      <w:pBdr>
        <w:top w:val="single" w:sz="8" w:space="0" w:color="auto"/>
        <w:left w:val="single" w:sz="8" w:space="0" w:color="auto"/>
        <w:bottom w:val="single" w:sz="8" w:space="0" w:color="auto"/>
      </w:pBdr>
      <w:spacing w:before="100" w:beforeAutospacing="1" w:after="100" w:afterAutospacing="1"/>
      <w:jc w:val="center"/>
    </w:pPr>
    <w:rPr>
      <w:rFonts w:ascii="Centaur" w:eastAsia="Times New Roman" w:hAnsi="Centaur"/>
      <w:b/>
      <w:bCs/>
      <w:kern w:val="0"/>
      <w:sz w:val="24"/>
      <w:szCs w:val="24"/>
      <w:lang w:val="en-GB" w:eastAsia="en-GB" w:bidi="th-TH"/>
    </w:rPr>
  </w:style>
  <w:style w:type="paragraph" w:customStyle="1" w:styleId="xl70">
    <w:name w:val="xl70"/>
    <w:basedOn w:val="Normal"/>
    <w:rsid w:val="002C234A"/>
    <w:pPr>
      <w:widowControl/>
      <w:pBdr>
        <w:top w:val="single" w:sz="8" w:space="0" w:color="auto"/>
        <w:bottom w:val="single" w:sz="8" w:space="0" w:color="auto"/>
      </w:pBdr>
      <w:spacing w:before="100" w:beforeAutospacing="1" w:after="100" w:afterAutospacing="1"/>
      <w:jc w:val="center"/>
    </w:pPr>
    <w:rPr>
      <w:rFonts w:ascii="Centaur" w:eastAsia="Times New Roman" w:hAnsi="Centaur"/>
      <w:b/>
      <w:bCs/>
      <w:kern w:val="0"/>
      <w:sz w:val="24"/>
      <w:szCs w:val="24"/>
      <w:lang w:val="en-GB" w:eastAsia="en-GB" w:bidi="th-TH"/>
    </w:rPr>
  </w:style>
  <w:style w:type="paragraph" w:customStyle="1" w:styleId="xl71">
    <w:name w:val="xl71"/>
    <w:basedOn w:val="Normal"/>
    <w:rsid w:val="002C234A"/>
    <w:pPr>
      <w:widowControl/>
      <w:pBdr>
        <w:top w:val="single" w:sz="8" w:space="0" w:color="auto"/>
        <w:bottom w:val="single" w:sz="8" w:space="0" w:color="auto"/>
        <w:right w:val="single" w:sz="8" w:space="0" w:color="auto"/>
      </w:pBdr>
      <w:spacing w:before="100" w:beforeAutospacing="1" w:after="100" w:afterAutospacing="1"/>
      <w:jc w:val="center"/>
    </w:pPr>
    <w:rPr>
      <w:rFonts w:ascii="Centaur" w:eastAsia="Times New Roman" w:hAnsi="Centaur"/>
      <w:b/>
      <w:bCs/>
      <w:kern w:val="0"/>
      <w:sz w:val="24"/>
      <w:szCs w:val="24"/>
      <w:lang w:val="en-GB" w:eastAsia="en-GB" w:bidi="th-TH"/>
    </w:rPr>
  </w:style>
  <w:style w:type="paragraph" w:customStyle="1" w:styleId="xl72">
    <w:name w:val="xl72"/>
    <w:basedOn w:val="Normal"/>
    <w:rsid w:val="002C234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entaur" w:eastAsia="Times New Roman" w:hAnsi="Centaur"/>
      <w:kern w:val="0"/>
      <w:sz w:val="24"/>
      <w:szCs w:val="24"/>
      <w:lang w:val="en-GB" w:eastAsia="en-GB" w:bidi="th-TH"/>
    </w:rPr>
  </w:style>
  <w:style w:type="paragraph" w:customStyle="1" w:styleId="xl73">
    <w:name w:val="xl73"/>
    <w:basedOn w:val="Normal"/>
    <w:rsid w:val="002C234A"/>
    <w:pPr>
      <w:widowControl/>
      <w:pBdr>
        <w:top w:val="single" w:sz="8" w:space="0" w:color="auto"/>
        <w:left w:val="single" w:sz="8" w:space="0" w:color="auto"/>
        <w:bottom w:val="single" w:sz="8" w:space="0" w:color="auto"/>
      </w:pBdr>
      <w:spacing w:before="100" w:beforeAutospacing="1" w:after="100" w:afterAutospacing="1"/>
      <w:textAlignment w:val="center"/>
    </w:pPr>
    <w:rPr>
      <w:rFonts w:ascii="Centaur" w:eastAsia="Times New Roman" w:hAnsi="Centaur"/>
      <w:b/>
      <w:bCs/>
      <w:kern w:val="0"/>
      <w:sz w:val="24"/>
      <w:szCs w:val="24"/>
      <w:lang w:val="en-GB" w:eastAsia="en-GB" w:bidi="th-TH"/>
    </w:rPr>
  </w:style>
  <w:style w:type="paragraph" w:customStyle="1" w:styleId="xl74">
    <w:name w:val="xl74"/>
    <w:basedOn w:val="Normal"/>
    <w:rsid w:val="002C234A"/>
    <w:pPr>
      <w:widowControl/>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Centaur" w:eastAsia="Times New Roman" w:hAnsi="Centaur"/>
      <w:b/>
      <w:bCs/>
      <w:kern w:val="0"/>
      <w:sz w:val="16"/>
      <w:szCs w:val="16"/>
      <w:lang w:val="en-GB" w:eastAsia="en-GB" w:bidi="th-TH"/>
    </w:rPr>
  </w:style>
  <w:style w:type="paragraph" w:customStyle="1" w:styleId="xl75">
    <w:name w:val="xl75"/>
    <w:basedOn w:val="Normal"/>
    <w:rsid w:val="002C234A"/>
    <w:pPr>
      <w:widowControl/>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entaur" w:eastAsia="Times New Roman" w:hAnsi="Centaur"/>
      <w:b/>
      <w:bCs/>
      <w:kern w:val="0"/>
      <w:sz w:val="16"/>
      <w:szCs w:val="16"/>
      <w:lang w:val="en-GB" w:eastAsia="en-GB" w:bidi="th-TH"/>
    </w:rPr>
  </w:style>
  <w:style w:type="paragraph" w:customStyle="1" w:styleId="xl76">
    <w:name w:val="xl76"/>
    <w:basedOn w:val="Normal"/>
    <w:rsid w:val="002C234A"/>
    <w:pPr>
      <w:widowControl/>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Centaur" w:eastAsia="Times New Roman" w:hAnsi="Centaur"/>
      <w:b/>
      <w:bCs/>
      <w:kern w:val="0"/>
      <w:sz w:val="16"/>
      <w:szCs w:val="16"/>
      <w:lang w:val="en-GB" w:eastAsia="en-GB" w:bidi="th-TH"/>
    </w:rPr>
  </w:style>
  <w:style w:type="paragraph" w:customStyle="1" w:styleId="xl77">
    <w:name w:val="xl77"/>
    <w:basedOn w:val="Normal"/>
    <w:rsid w:val="002C234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entaur" w:eastAsia="Times New Roman" w:hAnsi="Centaur"/>
      <w:b/>
      <w:bCs/>
      <w:kern w:val="0"/>
      <w:sz w:val="24"/>
      <w:szCs w:val="24"/>
      <w:lang w:val="en-GB" w:eastAsia="en-GB" w:bidi="th-TH"/>
    </w:rPr>
  </w:style>
  <w:style w:type="paragraph" w:customStyle="1" w:styleId="xl78">
    <w:name w:val="xl78"/>
    <w:basedOn w:val="Normal"/>
    <w:rsid w:val="002C234A"/>
    <w:pPr>
      <w:widowControl/>
      <w:pBdr>
        <w:left w:val="single" w:sz="8" w:space="0" w:color="auto"/>
        <w:bottom w:val="single" w:sz="8" w:space="0" w:color="auto"/>
      </w:pBdr>
      <w:spacing w:before="100" w:beforeAutospacing="1" w:after="100" w:afterAutospacing="1"/>
      <w:jc w:val="left"/>
    </w:pPr>
    <w:rPr>
      <w:rFonts w:ascii="Centaur" w:eastAsia="Times New Roman" w:hAnsi="Centaur"/>
      <w:b/>
      <w:bCs/>
      <w:kern w:val="0"/>
      <w:sz w:val="24"/>
      <w:szCs w:val="24"/>
      <w:lang w:val="en-GB" w:eastAsia="en-GB" w:bidi="th-TH"/>
    </w:rPr>
  </w:style>
  <w:style w:type="paragraph" w:customStyle="1" w:styleId="xl79">
    <w:name w:val="xl79"/>
    <w:basedOn w:val="Normal"/>
    <w:rsid w:val="002C234A"/>
    <w:pPr>
      <w:widowControl/>
      <w:pBdr>
        <w:left w:val="single" w:sz="8" w:space="0" w:color="auto"/>
        <w:bottom w:val="single" w:sz="8" w:space="0" w:color="auto"/>
      </w:pBdr>
      <w:spacing w:before="100" w:beforeAutospacing="1" w:after="100" w:afterAutospacing="1"/>
      <w:jc w:val="left"/>
    </w:pPr>
    <w:rPr>
      <w:rFonts w:ascii="Centaur" w:eastAsia="Times New Roman" w:hAnsi="Centaur"/>
      <w:b/>
      <w:bCs/>
      <w:kern w:val="0"/>
      <w:sz w:val="24"/>
      <w:szCs w:val="24"/>
      <w:lang w:val="en-GB" w:eastAsia="en-GB" w:bidi="th-TH"/>
    </w:rPr>
  </w:style>
  <w:style w:type="paragraph" w:customStyle="1" w:styleId="xl80">
    <w:name w:val="xl80"/>
    <w:basedOn w:val="Normal"/>
    <w:rsid w:val="002C234A"/>
    <w:pPr>
      <w:widowControl/>
      <w:pBdr>
        <w:bottom w:val="single" w:sz="8" w:space="0" w:color="auto"/>
      </w:pBdr>
      <w:spacing w:before="100" w:beforeAutospacing="1" w:after="100" w:afterAutospacing="1"/>
      <w:jc w:val="left"/>
    </w:pPr>
    <w:rPr>
      <w:rFonts w:ascii="Centaur" w:eastAsia="Times New Roman" w:hAnsi="Centaur"/>
      <w:b/>
      <w:bCs/>
      <w:kern w:val="0"/>
      <w:sz w:val="24"/>
      <w:szCs w:val="24"/>
      <w:lang w:val="en-GB" w:eastAsia="en-GB" w:bidi="th-TH"/>
    </w:rPr>
  </w:style>
  <w:style w:type="paragraph" w:customStyle="1" w:styleId="xl81">
    <w:name w:val="xl81"/>
    <w:basedOn w:val="Normal"/>
    <w:rsid w:val="002C234A"/>
    <w:pPr>
      <w:widowControl/>
      <w:pBdr>
        <w:bottom w:val="single" w:sz="8" w:space="0" w:color="auto"/>
        <w:right w:val="single" w:sz="8" w:space="0" w:color="auto"/>
      </w:pBdr>
      <w:spacing w:before="100" w:beforeAutospacing="1" w:after="100" w:afterAutospacing="1"/>
      <w:jc w:val="left"/>
    </w:pPr>
    <w:rPr>
      <w:rFonts w:ascii="Centaur" w:eastAsia="Times New Roman" w:hAnsi="Centaur"/>
      <w:b/>
      <w:bCs/>
      <w:kern w:val="0"/>
      <w:sz w:val="24"/>
      <w:szCs w:val="24"/>
      <w:lang w:val="en-GB" w:eastAsia="en-GB" w:bidi="th-TH"/>
    </w:rPr>
  </w:style>
  <w:style w:type="paragraph" w:customStyle="1" w:styleId="xl82">
    <w:name w:val="xl82"/>
    <w:basedOn w:val="Normal"/>
    <w:rsid w:val="002C234A"/>
    <w:pPr>
      <w:widowControl/>
      <w:pBdr>
        <w:left w:val="single" w:sz="4" w:space="0" w:color="auto"/>
        <w:bottom w:val="single" w:sz="4" w:space="0" w:color="auto"/>
      </w:pBdr>
      <w:spacing w:before="100" w:beforeAutospacing="1" w:after="100" w:afterAutospacing="1"/>
      <w:jc w:val="left"/>
      <w:textAlignment w:val="center"/>
    </w:pPr>
    <w:rPr>
      <w:rFonts w:ascii="Centaur" w:eastAsia="Times New Roman" w:hAnsi="Centaur"/>
      <w:kern w:val="0"/>
      <w:sz w:val="24"/>
      <w:szCs w:val="24"/>
      <w:lang w:val="en-GB" w:eastAsia="en-GB" w:bidi="th-TH"/>
    </w:rPr>
  </w:style>
  <w:style w:type="paragraph" w:customStyle="1" w:styleId="xl83">
    <w:name w:val="xl83"/>
    <w:basedOn w:val="Normal"/>
    <w:rsid w:val="002C234A"/>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entaur" w:eastAsia="Times New Roman" w:hAnsi="Centaur"/>
      <w:kern w:val="0"/>
      <w:sz w:val="24"/>
      <w:szCs w:val="24"/>
      <w:lang w:val="en-GB" w:eastAsia="en-GB" w:bidi="th-TH"/>
    </w:rPr>
  </w:style>
  <w:style w:type="paragraph" w:customStyle="1" w:styleId="xl84">
    <w:name w:val="xl84"/>
    <w:basedOn w:val="Normal"/>
    <w:rsid w:val="002C234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entaur" w:eastAsia="Times New Roman" w:hAnsi="Centaur"/>
      <w:kern w:val="0"/>
      <w:sz w:val="24"/>
      <w:szCs w:val="24"/>
      <w:lang w:val="en-GB" w:eastAsia="en-GB" w:bidi="th-TH"/>
    </w:rPr>
  </w:style>
  <w:style w:type="paragraph" w:customStyle="1" w:styleId="xl85">
    <w:name w:val="xl85"/>
    <w:basedOn w:val="Normal"/>
    <w:rsid w:val="002C234A"/>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Centaur" w:eastAsia="Times New Roman" w:hAnsi="Centaur"/>
      <w:kern w:val="0"/>
      <w:sz w:val="24"/>
      <w:szCs w:val="24"/>
      <w:lang w:val="en-GB" w:eastAsia="en-GB" w:bidi="th-TH"/>
    </w:rPr>
  </w:style>
  <w:style w:type="paragraph" w:customStyle="1" w:styleId="xl86">
    <w:name w:val="xl86"/>
    <w:basedOn w:val="Normal"/>
    <w:rsid w:val="002C234A"/>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Centaur" w:eastAsia="Times New Roman" w:hAnsi="Centaur"/>
      <w:kern w:val="0"/>
      <w:sz w:val="24"/>
      <w:szCs w:val="24"/>
      <w:lang w:val="en-GB" w:eastAsia="en-GB" w:bidi="th-TH"/>
    </w:rPr>
  </w:style>
  <w:style w:type="paragraph" w:customStyle="1" w:styleId="xl87">
    <w:name w:val="xl87"/>
    <w:basedOn w:val="Normal"/>
    <w:rsid w:val="002C234A"/>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Centaur" w:eastAsia="Times New Roman" w:hAnsi="Centaur"/>
      <w:kern w:val="0"/>
      <w:sz w:val="24"/>
      <w:szCs w:val="24"/>
      <w:lang w:val="en-GB" w:eastAsia="en-GB" w:bidi="th-TH"/>
    </w:rPr>
  </w:style>
  <w:style w:type="paragraph" w:customStyle="1" w:styleId="xl88">
    <w:name w:val="xl88"/>
    <w:basedOn w:val="Normal"/>
    <w:rsid w:val="002C234A"/>
    <w:pPr>
      <w:widowControl/>
      <w:pBdr>
        <w:top w:val="single" w:sz="8" w:space="0" w:color="auto"/>
        <w:left w:val="single" w:sz="8" w:space="0" w:color="auto"/>
        <w:bottom w:val="single" w:sz="8" w:space="0" w:color="auto"/>
      </w:pBdr>
      <w:spacing w:before="100" w:beforeAutospacing="1" w:after="100" w:afterAutospacing="1"/>
      <w:jc w:val="left"/>
    </w:pPr>
    <w:rPr>
      <w:rFonts w:ascii="Centaur" w:eastAsia="Times New Roman" w:hAnsi="Centaur"/>
      <w:b/>
      <w:bCs/>
      <w:kern w:val="0"/>
      <w:sz w:val="24"/>
      <w:szCs w:val="24"/>
      <w:lang w:val="en-GB" w:eastAsia="en-GB" w:bidi="th-TH"/>
    </w:rPr>
  </w:style>
  <w:style w:type="paragraph" w:customStyle="1" w:styleId="xl89">
    <w:name w:val="xl89"/>
    <w:basedOn w:val="Normal"/>
    <w:rsid w:val="002C234A"/>
    <w:pPr>
      <w:widowControl/>
      <w:pBdr>
        <w:top w:val="single" w:sz="8" w:space="0" w:color="auto"/>
        <w:left w:val="single" w:sz="8" w:space="0" w:color="auto"/>
        <w:bottom w:val="single" w:sz="8" w:space="0" w:color="auto"/>
      </w:pBdr>
      <w:spacing w:before="100" w:beforeAutospacing="1" w:after="100" w:afterAutospacing="1"/>
      <w:jc w:val="left"/>
    </w:pPr>
    <w:rPr>
      <w:rFonts w:ascii="Centaur" w:eastAsia="Times New Roman" w:hAnsi="Centaur"/>
      <w:b/>
      <w:bCs/>
      <w:kern w:val="0"/>
      <w:sz w:val="24"/>
      <w:szCs w:val="24"/>
      <w:lang w:val="en-GB" w:eastAsia="en-GB" w:bidi="th-TH"/>
    </w:rPr>
  </w:style>
  <w:style w:type="paragraph" w:customStyle="1" w:styleId="xl90">
    <w:name w:val="xl90"/>
    <w:basedOn w:val="Normal"/>
    <w:rsid w:val="002C234A"/>
    <w:pPr>
      <w:widowControl/>
      <w:pBdr>
        <w:top w:val="single" w:sz="8" w:space="0" w:color="auto"/>
        <w:bottom w:val="single" w:sz="8" w:space="0" w:color="auto"/>
      </w:pBdr>
      <w:spacing w:before="100" w:beforeAutospacing="1" w:after="100" w:afterAutospacing="1"/>
      <w:jc w:val="left"/>
    </w:pPr>
    <w:rPr>
      <w:rFonts w:ascii="Centaur" w:eastAsia="Times New Roman" w:hAnsi="Centaur"/>
      <w:b/>
      <w:bCs/>
      <w:kern w:val="0"/>
      <w:sz w:val="24"/>
      <w:szCs w:val="24"/>
      <w:lang w:val="en-GB" w:eastAsia="en-GB" w:bidi="th-TH"/>
    </w:rPr>
  </w:style>
  <w:style w:type="paragraph" w:customStyle="1" w:styleId="xl91">
    <w:name w:val="xl91"/>
    <w:basedOn w:val="Normal"/>
    <w:rsid w:val="002C234A"/>
    <w:pPr>
      <w:widowControl/>
      <w:pBdr>
        <w:top w:val="single" w:sz="8" w:space="0" w:color="auto"/>
        <w:bottom w:val="single" w:sz="8" w:space="0" w:color="auto"/>
        <w:right w:val="single" w:sz="8" w:space="0" w:color="auto"/>
      </w:pBdr>
      <w:spacing w:before="100" w:beforeAutospacing="1" w:after="100" w:afterAutospacing="1"/>
      <w:jc w:val="left"/>
    </w:pPr>
    <w:rPr>
      <w:rFonts w:ascii="Centaur" w:eastAsia="Times New Roman" w:hAnsi="Centaur"/>
      <w:b/>
      <w:bCs/>
      <w:kern w:val="0"/>
      <w:sz w:val="24"/>
      <w:szCs w:val="24"/>
      <w:lang w:val="en-GB" w:eastAsia="en-GB" w:bidi="th-TH"/>
    </w:rPr>
  </w:style>
  <w:style w:type="paragraph" w:customStyle="1" w:styleId="xl92">
    <w:name w:val="xl92"/>
    <w:basedOn w:val="Normal"/>
    <w:rsid w:val="002C234A"/>
    <w:pPr>
      <w:widowControl/>
      <w:pBdr>
        <w:top w:val="single" w:sz="4" w:space="0" w:color="auto"/>
        <w:left w:val="single" w:sz="4" w:space="0" w:color="auto"/>
        <w:bottom w:val="single" w:sz="4" w:space="0" w:color="auto"/>
      </w:pBdr>
      <w:spacing w:before="100" w:beforeAutospacing="1" w:after="100" w:afterAutospacing="1"/>
      <w:jc w:val="left"/>
    </w:pPr>
    <w:rPr>
      <w:rFonts w:ascii="Centaur" w:eastAsia="Times New Roman" w:hAnsi="Centaur"/>
      <w:kern w:val="0"/>
      <w:sz w:val="24"/>
      <w:szCs w:val="24"/>
      <w:lang w:val="en-GB" w:eastAsia="en-GB" w:bidi="th-TH"/>
    </w:rPr>
  </w:style>
  <w:style w:type="paragraph" w:customStyle="1" w:styleId="xl93">
    <w:name w:val="xl93"/>
    <w:basedOn w:val="Normal"/>
    <w:rsid w:val="002C234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entaur" w:eastAsia="Times New Roman" w:hAnsi="Centaur"/>
      <w:kern w:val="0"/>
      <w:sz w:val="24"/>
      <w:szCs w:val="24"/>
      <w:lang w:val="en-GB" w:eastAsia="en-GB" w:bidi="th-TH"/>
    </w:rPr>
  </w:style>
  <w:style w:type="paragraph" w:customStyle="1" w:styleId="xl94">
    <w:name w:val="xl94"/>
    <w:basedOn w:val="Normal"/>
    <w:rsid w:val="002C234A"/>
    <w:pPr>
      <w:widowControl/>
      <w:pBdr>
        <w:top w:val="single" w:sz="4" w:space="0" w:color="auto"/>
        <w:left w:val="single" w:sz="4" w:space="0" w:color="auto"/>
        <w:bottom w:val="single" w:sz="4" w:space="0" w:color="auto"/>
      </w:pBdr>
      <w:spacing w:before="100" w:beforeAutospacing="1" w:after="100" w:afterAutospacing="1"/>
      <w:jc w:val="left"/>
    </w:pPr>
    <w:rPr>
      <w:rFonts w:ascii="Centaur" w:eastAsia="Times New Roman" w:hAnsi="Centaur"/>
      <w:kern w:val="0"/>
      <w:sz w:val="24"/>
      <w:szCs w:val="24"/>
      <w:lang w:val="en-GB" w:eastAsia="en-GB" w:bidi="th-TH"/>
    </w:rPr>
  </w:style>
  <w:style w:type="paragraph" w:customStyle="1" w:styleId="xl95">
    <w:name w:val="xl95"/>
    <w:basedOn w:val="Normal"/>
    <w:rsid w:val="002C234A"/>
    <w:pPr>
      <w:widowControl/>
      <w:pBdr>
        <w:top w:val="single" w:sz="4" w:space="0" w:color="auto"/>
        <w:left w:val="single" w:sz="8" w:space="0" w:color="auto"/>
        <w:right w:val="single" w:sz="4" w:space="0" w:color="auto"/>
      </w:pBdr>
      <w:spacing w:before="100" w:beforeAutospacing="1" w:after="100" w:afterAutospacing="1"/>
      <w:jc w:val="center"/>
      <w:textAlignment w:val="center"/>
    </w:pPr>
    <w:rPr>
      <w:rFonts w:ascii="Centaur" w:eastAsia="Times New Roman" w:hAnsi="Centaur"/>
      <w:kern w:val="0"/>
      <w:sz w:val="24"/>
      <w:szCs w:val="24"/>
      <w:lang w:val="en-GB" w:eastAsia="en-GB" w:bidi="th-TH"/>
    </w:rPr>
  </w:style>
  <w:style w:type="paragraph" w:customStyle="1" w:styleId="xl96">
    <w:name w:val="xl96"/>
    <w:basedOn w:val="Normal"/>
    <w:rsid w:val="002C234A"/>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Centaur" w:eastAsia="Times New Roman" w:hAnsi="Centaur"/>
      <w:kern w:val="0"/>
      <w:sz w:val="24"/>
      <w:szCs w:val="24"/>
      <w:lang w:val="en-GB" w:eastAsia="en-GB" w:bidi="th-TH"/>
    </w:rPr>
  </w:style>
  <w:style w:type="paragraph" w:customStyle="1" w:styleId="xl97">
    <w:name w:val="xl97"/>
    <w:basedOn w:val="Normal"/>
    <w:rsid w:val="002C234A"/>
    <w:pPr>
      <w:widowControl/>
      <w:pBdr>
        <w:top w:val="single" w:sz="4" w:space="0" w:color="auto"/>
        <w:left w:val="single" w:sz="4" w:space="0" w:color="auto"/>
        <w:right w:val="single" w:sz="8" w:space="0" w:color="auto"/>
      </w:pBdr>
      <w:spacing w:before="100" w:beforeAutospacing="1" w:after="100" w:afterAutospacing="1"/>
      <w:jc w:val="center"/>
      <w:textAlignment w:val="center"/>
    </w:pPr>
    <w:rPr>
      <w:rFonts w:ascii="Centaur" w:eastAsia="Times New Roman" w:hAnsi="Centaur"/>
      <w:kern w:val="0"/>
      <w:sz w:val="24"/>
      <w:szCs w:val="24"/>
      <w:lang w:val="en-GB" w:eastAsia="en-GB" w:bidi="th-TH"/>
    </w:rPr>
  </w:style>
  <w:style w:type="paragraph" w:customStyle="1" w:styleId="xl98">
    <w:name w:val="xl98"/>
    <w:basedOn w:val="Normal"/>
    <w:rsid w:val="002C234A"/>
    <w:pPr>
      <w:widowControl/>
      <w:pBdr>
        <w:top w:val="single" w:sz="4" w:space="0" w:color="auto"/>
        <w:right w:val="single" w:sz="4" w:space="0" w:color="auto"/>
      </w:pBdr>
      <w:spacing w:before="100" w:beforeAutospacing="1" w:after="100" w:afterAutospacing="1"/>
      <w:jc w:val="center"/>
      <w:textAlignment w:val="center"/>
    </w:pPr>
    <w:rPr>
      <w:rFonts w:ascii="Centaur" w:eastAsia="Times New Roman" w:hAnsi="Centaur"/>
      <w:kern w:val="0"/>
      <w:sz w:val="24"/>
      <w:szCs w:val="24"/>
      <w:lang w:val="en-GB" w:eastAsia="en-GB" w:bidi="th-TH"/>
    </w:rPr>
  </w:style>
  <w:style w:type="paragraph" w:customStyle="1" w:styleId="xl99">
    <w:name w:val="xl99"/>
    <w:basedOn w:val="Normal"/>
    <w:rsid w:val="002C234A"/>
    <w:pPr>
      <w:widowControl/>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Centaur" w:eastAsia="Times New Roman" w:hAnsi="Centaur"/>
      <w:kern w:val="0"/>
      <w:sz w:val="24"/>
      <w:szCs w:val="24"/>
      <w:lang w:val="en-GB" w:eastAsia="en-GB" w:bidi="th-TH"/>
    </w:rPr>
  </w:style>
  <w:style w:type="paragraph" w:customStyle="1" w:styleId="xl100">
    <w:name w:val="xl100"/>
    <w:basedOn w:val="Normal"/>
    <w:rsid w:val="002C234A"/>
    <w:pPr>
      <w:widowControl/>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entaur" w:eastAsia="Times New Roman" w:hAnsi="Centaur"/>
      <w:kern w:val="0"/>
      <w:sz w:val="24"/>
      <w:szCs w:val="24"/>
      <w:lang w:val="en-GB" w:eastAsia="en-GB" w:bidi="th-TH"/>
    </w:rPr>
  </w:style>
  <w:style w:type="paragraph" w:customStyle="1" w:styleId="xl101">
    <w:name w:val="xl101"/>
    <w:basedOn w:val="Normal"/>
    <w:rsid w:val="002C234A"/>
    <w:pPr>
      <w:widowControl/>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Centaur" w:eastAsia="Times New Roman" w:hAnsi="Centaur"/>
      <w:kern w:val="0"/>
      <w:sz w:val="24"/>
      <w:szCs w:val="24"/>
      <w:lang w:val="en-GB" w:eastAsia="en-GB" w:bidi="th-TH"/>
    </w:rPr>
  </w:style>
  <w:style w:type="paragraph" w:customStyle="1" w:styleId="xl102">
    <w:name w:val="xl102"/>
    <w:basedOn w:val="Normal"/>
    <w:rsid w:val="002C234A"/>
    <w:pPr>
      <w:widowControl/>
      <w:pBdr>
        <w:top w:val="single" w:sz="8" w:space="0" w:color="auto"/>
        <w:bottom w:val="single" w:sz="8" w:space="0" w:color="auto"/>
        <w:right w:val="single" w:sz="4" w:space="0" w:color="auto"/>
      </w:pBdr>
      <w:spacing w:before="100" w:beforeAutospacing="1" w:after="100" w:afterAutospacing="1"/>
      <w:jc w:val="center"/>
      <w:textAlignment w:val="center"/>
    </w:pPr>
    <w:rPr>
      <w:rFonts w:ascii="Centaur" w:eastAsia="Times New Roman" w:hAnsi="Centaur"/>
      <w:kern w:val="0"/>
      <w:sz w:val="24"/>
      <w:szCs w:val="24"/>
      <w:lang w:val="en-GB" w:eastAsia="en-GB" w:bidi="th-TH"/>
    </w:rPr>
  </w:style>
  <w:style w:type="table" w:styleId="TableGrid">
    <w:name w:val="Table Grid"/>
    <w:basedOn w:val="TableNormal"/>
    <w:uiPriority w:val="59"/>
    <w:rsid w:val="008E04F9"/>
    <w:rPr>
      <w:rFonts w:asciiTheme="minorHAnsi" w:eastAsiaTheme="minorEastAsia" w:hAnsiTheme="minorHAnsi" w:cstheme="minorBidi"/>
      <w:sz w:val="22"/>
      <w:szCs w:val="28"/>
      <w:lang w:eastAsia="en-US" w:bidi="th-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277FC6"/>
    <w:rPr>
      <w:sz w:val="16"/>
      <w:szCs w:val="16"/>
    </w:rPr>
  </w:style>
  <w:style w:type="paragraph" w:styleId="CommentText">
    <w:name w:val="annotation text"/>
    <w:basedOn w:val="Normal"/>
    <w:link w:val="CommentTextChar"/>
    <w:uiPriority w:val="99"/>
    <w:semiHidden/>
    <w:unhideWhenUsed/>
    <w:rsid w:val="00277FC6"/>
    <w:rPr>
      <w:sz w:val="20"/>
    </w:rPr>
  </w:style>
  <w:style w:type="character" w:customStyle="1" w:styleId="CommentTextChar">
    <w:name w:val="Comment Text Char"/>
    <w:basedOn w:val="DefaultParagraphFont"/>
    <w:link w:val="CommentText"/>
    <w:uiPriority w:val="99"/>
    <w:semiHidden/>
    <w:rsid w:val="00277FC6"/>
    <w:rPr>
      <w:kern w:val="2"/>
    </w:rPr>
  </w:style>
  <w:style w:type="paragraph" w:styleId="CommentSubject">
    <w:name w:val="annotation subject"/>
    <w:basedOn w:val="CommentText"/>
    <w:next w:val="CommentText"/>
    <w:link w:val="CommentSubjectChar"/>
    <w:uiPriority w:val="99"/>
    <w:semiHidden/>
    <w:unhideWhenUsed/>
    <w:rsid w:val="00277FC6"/>
    <w:rPr>
      <w:b/>
      <w:bCs/>
    </w:rPr>
  </w:style>
  <w:style w:type="character" w:customStyle="1" w:styleId="CommentSubjectChar">
    <w:name w:val="Comment Subject Char"/>
    <w:basedOn w:val="CommentTextChar"/>
    <w:link w:val="CommentSubject"/>
    <w:uiPriority w:val="99"/>
    <w:semiHidden/>
    <w:rsid w:val="00277FC6"/>
    <w:rPr>
      <w:b/>
      <w:bCs/>
      <w:kern w:val="2"/>
    </w:rPr>
  </w:style>
  <w:style w:type="character" w:customStyle="1" w:styleId="UnresolvedMention">
    <w:name w:val="Unresolved Mention"/>
    <w:basedOn w:val="DefaultParagraphFont"/>
    <w:uiPriority w:val="99"/>
    <w:semiHidden/>
    <w:unhideWhenUsed/>
    <w:rsid w:val="0025710E"/>
    <w:rPr>
      <w:color w:val="605E5C"/>
      <w:shd w:val="clear" w:color="auto" w:fill="E1DFDD"/>
    </w:rPr>
  </w:style>
  <w:style w:type="character" w:styleId="Emphasis">
    <w:name w:val="Emphasis"/>
    <w:basedOn w:val="DefaultParagraphFont"/>
    <w:uiPriority w:val="20"/>
    <w:qFormat/>
    <w:rsid w:val="00E41388"/>
    <w:rPr>
      <w:i/>
      <w:iCs/>
    </w:rPr>
  </w:style>
  <w:style w:type="paragraph" w:customStyle="1" w:styleId="ydp5b31a21amsonormal">
    <w:name w:val="ydp5b31a21amsonormal"/>
    <w:basedOn w:val="Normal"/>
    <w:rsid w:val="0068163E"/>
    <w:pPr>
      <w:widowControl/>
      <w:spacing w:before="100" w:beforeAutospacing="1" w:after="100" w:afterAutospacing="1"/>
      <w:jc w:val="left"/>
    </w:pPr>
    <w:rPr>
      <w:rFonts w:ascii="Times New Roman" w:eastAsia="Times New Roman" w:hAnsi="Times New Roman"/>
      <w:kern w:val="0"/>
      <w:sz w:val="24"/>
      <w:szCs w:val="24"/>
      <w:lang w:eastAsia="en-US" w:bidi="th-TH"/>
    </w:rPr>
  </w:style>
  <w:style w:type="paragraph" w:customStyle="1" w:styleId="ydp5b31a21amsolistparagraph">
    <w:name w:val="ydp5b31a21amsolistparagraph"/>
    <w:basedOn w:val="Normal"/>
    <w:rsid w:val="0068163E"/>
    <w:pPr>
      <w:widowControl/>
      <w:spacing w:before="100" w:beforeAutospacing="1" w:after="100" w:afterAutospacing="1"/>
      <w:jc w:val="left"/>
    </w:pPr>
    <w:rPr>
      <w:rFonts w:ascii="Times New Roman" w:eastAsia="Times New Roman" w:hAnsi="Times New Roman"/>
      <w:kern w:val="0"/>
      <w:sz w:val="24"/>
      <w:szCs w:val="24"/>
      <w:lang w:eastAsia="en-US" w:bidi="th-TH"/>
    </w:rPr>
  </w:style>
  <w:style w:type="paragraph" w:styleId="BalloonText">
    <w:name w:val="Balloon Text"/>
    <w:basedOn w:val="Normal"/>
    <w:link w:val="BalloonTextChar"/>
    <w:uiPriority w:val="99"/>
    <w:semiHidden/>
    <w:unhideWhenUsed/>
    <w:rsid w:val="00AA38EF"/>
    <w:rPr>
      <w:rFonts w:ascii="Tahoma" w:hAnsi="Tahoma" w:cs="Tahoma"/>
      <w:sz w:val="16"/>
      <w:szCs w:val="16"/>
    </w:rPr>
  </w:style>
  <w:style w:type="character" w:customStyle="1" w:styleId="BalloonTextChar">
    <w:name w:val="Balloon Text Char"/>
    <w:basedOn w:val="DefaultParagraphFont"/>
    <w:link w:val="BalloonText"/>
    <w:uiPriority w:val="99"/>
    <w:semiHidden/>
    <w:rsid w:val="00AA38EF"/>
    <w:rPr>
      <w:rFonts w:ascii="Tahoma" w:hAnsi="Tahoma" w:cs="Tahoma"/>
      <w:kern w:val="2"/>
      <w:sz w:val="16"/>
      <w:szCs w:val="16"/>
    </w:rPr>
  </w:style>
</w:styles>
</file>

<file path=word/webSettings.xml><?xml version="1.0" encoding="utf-8"?>
<w:webSettings xmlns:r="http://schemas.openxmlformats.org/officeDocument/2006/relationships" xmlns:w="http://schemas.openxmlformats.org/wordprocessingml/2006/main">
  <w:divs>
    <w:div w:id="95102032">
      <w:bodyDiv w:val="1"/>
      <w:marLeft w:val="0"/>
      <w:marRight w:val="0"/>
      <w:marTop w:val="0"/>
      <w:marBottom w:val="0"/>
      <w:divBdr>
        <w:top w:val="none" w:sz="0" w:space="0" w:color="auto"/>
        <w:left w:val="none" w:sz="0" w:space="0" w:color="auto"/>
        <w:bottom w:val="none" w:sz="0" w:space="0" w:color="auto"/>
        <w:right w:val="none" w:sz="0" w:space="0" w:color="auto"/>
      </w:divBdr>
    </w:div>
    <w:div w:id="107742756">
      <w:bodyDiv w:val="1"/>
      <w:marLeft w:val="0"/>
      <w:marRight w:val="0"/>
      <w:marTop w:val="0"/>
      <w:marBottom w:val="0"/>
      <w:divBdr>
        <w:top w:val="none" w:sz="0" w:space="0" w:color="auto"/>
        <w:left w:val="none" w:sz="0" w:space="0" w:color="auto"/>
        <w:bottom w:val="none" w:sz="0" w:space="0" w:color="auto"/>
        <w:right w:val="none" w:sz="0" w:space="0" w:color="auto"/>
      </w:divBdr>
    </w:div>
    <w:div w:id="204415548">
      <w:bodyDiv w:val="1"/>
      <w:marLeft w:val="0"/>
      <w:marRight w:val="0"/>
      <w:marTop w:val="0"/>
      <w:marBottom w:val="0"/>
      <w:divBdr>
        <w:top w:val="none" w:sz="0" w:space="0" w:color="auto"/>
        <w:left w:val="none" w:sz="0" w:space="0" w:color="auto"/>
        <w:bottom w:val="none" w:sz="0" w:space="0" w:color="auto"/>
        <w:right w:val="none" w:sz="0" w:space="0" w:color="auto"/>
      </w:divBdr>
    </w:div>
    <w:div w:id="246113540">
      <w:bodyDiv w:val="1"/>
      <w:marLeft w:val="0"/>
      <w:marRight w:val="0"/>
      <w:marTop w:val="0"/>
      <w:marBottom w:val="0"/>
      <w:divBdr>
        <w:top w:val="none" w:sz="0" w:space="0" w:color="auto"/>
        <w:left w:val="none" w:sz="0" w:space="0" w:color="auto"/>
        <w:bottom w:val="none" w:sz="0" w:space="0" w:color="auto"/>
        <w:right w:val="none" w:sz="0" w:space="0" w:color="auto"/>
      </w:divBdr>
    </w:div>
    <w:div w:id="258297518">
      <w:bodyDiv w:val="1"/>
      <w:marLeft w:val="0"/>
      <w:marRight w:val="0"/>
      <w:marTop w:val="0"/>
      <w:marBottom w:val="0"/>
      <w:divBdr>
        <w:top w:val="none" w:sz="0" w:space="0" w:color="auto"/>
        <w:left w:val="none" w:sz="0" w:space="0" w:color="auto"/>
        <w:bottom w:val="none" w:sz="0" w:space="0" w:color="auto"/>
        <w:right w:val="none" w:sz="0" w:space="0" w:color="auto"/>
      </w:divBdr>
    </w:div>
    <w:div w:id="297492193">
      <w:bodyDiv w:val="1"/>
      <w:marLeft w:val="0"/>
      <w:marRight w:val="0"/>
      <w:marTop w:val="0"/>
      <w:marBottom w:val="0"/>
      <w:divBdr>
        <w:top w:val="none" w:sz="0" w:space="0" w:color="auto"/>
        <w:left w:val="none" w:sz="0" w:space="0" w:color="auto"/>
        <w:bottom w:val="none" w:sz="0" w:space="0" w:color="auto"/>
        <w:right w:val="none" w:sz="0" w:space="0" w:color="auto"/>
      </w:divBdr>
    </w:div>
    <w:div w:id="326860196">
      <w:bodyDiv w:val="1"/>
      <w:marLeft w:val="0"/>
      <w:marRight w:val="0"/>
      <w:marTop w:val="0"/>
      <w:marBottom w:val="0"/>
      <w:divBdr>
        <w:top w:val="none" w:sz="0" w:space="0" w:color="auto"/>
        <w:left w:val="none" w:sz="0" w:space="0" w:color="auto"/>
        <w:bottom w:val="none" w:sz="0" w:space="0" w:color="auto"/>
        <w:right w:val="none" w:sz="0" w:space="0" w:color="auto"/>
      </w:divBdr>
    </w:div>
    <w:div w:id="352610890">
      <w:bodyDiv w:val="1"/>
      <w:marLeft w:val="0"/>
      <w:marRight w:val="0"/>
      <w:marTop w:val="0"/>
      <w:marBottom w:val="0"/>
      <w:divBdr>
        <w:top w:val="none" w:sz="0" w:space="0" w:color="auto"/>
        <w:left w:val="none" w:sz="0" w:space="0" w:color="auto"/>
        <w:bottom w:val="none" w:sz="0" w:space="0" w:color="auto"/>
        <w:right w:val="none" w:sz="0" w:space="0" w:color="auto"/>
      </w:divBdr>
    </w:div>
    <w:div w:id="379090763">
      <w:bodyDiv w:val="1"/>
      <w:marLeft w:val="0"/>
      <w:marRight w:val="0"/>
      <w:marTop w:val="0"/>
      <w:marBottom w:val="0"/>
      <w:divBdr>
        <w:top w:val="none" w:sz="0" w:space="0" w:color="auto"/>
        <w:left w:val="none" w:sz="0" w:space="0" w:color="auto"/>
        <w:bottom w:val="none" w:sz="0" w:space="0" w:color="auto"/>
        <w:right w:val="none" w:sz="0" w:space="0" w:color="auto"/>
      </w:divBdr>
    </w:div>
    <w:div w:id="400712641">
      <w:bodyDiv w:val="1"/>
      <w:marLeft w:val="0"/>
      <w:marRight w:val="0"/>
      <w:marTop w:val="0"/>
      <w:marBottom w:val="0"/>
      <w:divBdr>
        <w:top w:val="none" w:sz="0" w:space="0" w:color="auto"/>
        <w:left w:val="none" w:sz="0" w:space="0" w:color="auto"/>
        <w:bottom w:val="none" w:sz="0" w:space="0" w:color="auto"/>
        <w:right w:val="none" w:sz="0" w:space="0" w:color="auto"/>
      </w:divBdr>
    </w:div>
    <w:div w:id="417216251">
      <w:bodyDiv w:val="1"/>
      <w:marLeft w:val="0"/>
      <w:marRight w:val="0"/>
      <w:marTop w:val="0"/>
      <w:marBottom w:val="0"/>
      <w:divBdr>
        <w:top w:val="none" w:sz="0" w:space="0" w:color="auto"/>
        <w:left w:val="none" w:sz="0" w:space="0" w:color="auto"/>
        <w:bottom w:val="none" w:sz="0" w:space="0" w:color="auto"/>
        <w:right w:val="none" w:sz="0" w:space="0" w:color="auto"/>
      </w:divBdr>
    </w:div>
    <w:div w:id="490367522">
      <w:bodyDiv w:val="1"/>
      <w:marLeft w:val="0"/>
      <w:marRight w:val="0"/>
      <w:marTop w:val="0"/>
      <w:marBottom w:val="0"/>
      <w:divBdr>
        <w:top w:val="none" w:sz="0" w:space="0" w:color="auto"/>
        <w:left w:val="none" w:sz="0" w:space="0" w:color="auto"/>
        <w:bottom w:val="none" w:sz="0" w:space="0" w:color="auto"/>
        <w:right w:val="none" w:sz="0" w:space="0" w:color="auto"/>
      </w:divBdr>
    </w:div>
    <w:div w:id="494106435">
      <w:bodyDiv w:val="1"/>
      <w:marLeft w:val="0"/>
      <w:marRight w:val="0"/>
      <w:marTop w:val="0"/>
      <w:marBottom w:val="0"/>
      <w:divBdr>
        <w:top w:val="none" w:sz="0" w:space="0" w:color="auto"/>
        <w:left w:val="none" w:sz="0" w:space="0" w:color="auto"/>
        <w:bottom w:val="none" w:sz="0" w:space="0" w:color="auto"/>
        <w:right w:val="none" w:sz="0" w:space="0" w:color="auto"/>
      </w:divBdr>
    </w:div>
    <w:div w:id="545335397">
      <w:bodyDiv w:val="1"/>
      <w:marLeft w:val="0"/>
      <w:marRight w:val="0"/>
      <w:marTop w:val="0"/>
      <w:marBottom w:val="0"/>
      <w:divBdr>
        <w:top w:val="none" w:sz="0" w:space="0" w:color="auto"/>
        <w:left w:val="none" w:sz="0" w:space="0" w:color="auto"/>
        <w:bottom w:val="none" w:sz="0" w:space="0" w:color="auto"/>
        <w:right w:val="none" w:sz="0" w:space="0" w:color="auto"/>
      </w:divBdr>
    </w:div>
    <w:div w:id="550383696">
      <w:bodyDiv w:val="1"/>
      <w:marLeft w:val="0"/>
      <w:marRight w:val="0"/>
      <w:marTop w:val="0"/>
      <w:marBottom w:val="0"/>
      <w:divBdr>
        <w:top w:val="none" w:sz="0" w:space="0" w:color="auto"/>
        <w:left w:val="none" w:sz="0" w:space="0" w:color="auto"/>
        <w:bottom w:val="none" w:sz="0" w:space="0" w:color="auto"/>
        <w:right w:val="none" w:sz="0" w:space="0" w:color="auto"/>
      </w:divBdr>
    </w:div>
    <w:div w:id="564485529">
      <w:bodyDiv w:val="1"/>
      <w:marLeft w:val="0"/>
      <w:marRight w:val="0"/>
      <w:marTop w:val="0"/>
      <w:marBottom w:val="0"/>
      <w:divBdr>
        <w:top w:val="none" w:sz="0" w:space="0" w:color="auto"/>
        <w:left w:val="none" w:sz="0" w:space="0" w:color="auto"/>
        <w:bottom w:val="none" w:sz="0" w:space="0" w:color="auto"/>
        <w:right w:val="none" w:sz="0" w:space="0" w:color="auto"/>
      </w:divBdr>
    </w:div>
    <w:div w:id="710034899">
      <w:bodyDiv w:val="1"/>
      <w:marLeft w:val="0"/>
      <w:marRight w:val="0"/>
      <w:marTop w:val="0"/>
      <w:marBottom w:val="0"/>
      <w:divBdr>
        <w:top w:val="none" w:sz="0" w:space="0" w:color="auto"/>
        <w:left w:val="none" w:sz="0" w:space="0" w:color="auto"/>
        <w:bottom w:val="none" w:sz="0" w:space="0" w:color="auto"/>
        <w:right w:val="none" w:sz="0" w:space="0" w:color="auto"/>
      </w:divBdr>
    </w:div>
    <w:div w:id="721249312">
      <w:bodyDiv w:val="1"/>
      <w:marLeft w:val="0"/>
      <w:marRight w:val="0"/>
      <w:marTop w:val="0"/>
      <w:marBottom w:val="0"/>
      <w:divBdr>
        <w:top w:val="none" w:sz="0" w:space="0" w:color="auto"/>
        <w:left w:val="none" w:sz="0" w:space="0" w:color="auto"/>
        <w:bottom w:val="none" w:sz="0" w:space="0" w:color="auto"/>
        <w:right w:val="none" w:sz="0" w:space="0" w:color="auto"/>
      </w:divBdr>
    </w:div>
    <w:div w:id="740098584">
      <w:bodyDiv w:val="1"/>
      <w:marLeft w:val="0"/>
      <w:marRight w:val="0"/>
      <w:marTop w:val="0"/>
      <w:marBottom w:val="0"/>
      <w:divBdr>
        <w:top w:val="none" w:sz="0" w:space="0" w:color="auto"/>
        <w:left w:val="none" w:sz="0" w:space="0" w:color="auto"/>
        <w:bottom w:val="none" w:sz="0" w:space="0" w:color="auto"/>
        <w:right w:val="none" w:sz="0" w:space="0" w:color="auto"/>
      </w:divBdr>
    </w:div>
    <w:div w:id="756289400">
      <w:bodyDiv w:val="1"/>
      <w:marLeft w:val="0"/>
      <w:marRight w:val="0"/>
      <w:marTop w:val="0"/>
      <w:marBottom w:val="0"/>
      <w:divBdr>
        <w:top w:val="none" w:sz="0" w:space="0" w:color="auto"/>
        <w:left w:val="none" w:sz="0" w:space="0" w:color="auto"/>
        <w:bottom w:val="none" w:sz="0" w:space="0" w:color="auto"/>
        <w:right w:val="none" w:sz="0" w:space="0" w:color="auto"/>
      </w:divBdr>
    </w:div>
    <w:div w:id="758257411">
      <w:bodyDiv w:val="1"/>
      <w:marLeft w:val="0"/>
      <w:marRight w:val="0"/>
      <w:marTop w:val="0"/>
      <w:marBottom w:val="0"/>
      <w:divBdr>
        <w:top w:val="none" w:sz="0" w:space="0" w:color="auto"/>
        <w:left w:val="none" w:sz="0" w:space="0" w:color="auto"/>
        <w:bottom w:val="none" w:sz="0" w:space="0" w:color="auto"/>
        <w:right w:val="none" w:sz="0" w:space="0" w:color="auto"/>
      </w:divBdr>
    </w:div>
    <w:div w:id="834227282">
      <w:bodyDiv w:val="1"/>
      <w:marLeft w:val="0"/>
      <w:marRight w:val="0"/>
      <w:marTop w:val="0"/>
      <w:marBottom w:val="0"/>
      <w:divBdr>
        <w:top w:val="none" w:sz="0" w:space="0" w:color="auto"/>
        <w:left w:val="none" w:sz="0" w:space="0" w:color="auto"/>
        <w:bottom w:val="none" w:sz="0" w:space="0" w:color="auto"/>
        <w:right w:val="none" w:sz="0" w:space="0" w:color="auto"/>
      </w:divBdr>
    </w:div>
    <w:div w:id="852308250">
      <w:bodyDiv w:val="1"/>
      <w:marLeft w:val="0"/>
      <w:marRight w:val="0"/>
      <w:marTop w:val="0"/>
      <w:marBottom w:val="0"/>
      <w:divBdr>
        <w:top w:val="none" w:sz="0" w:space="0" w:color="auto"/>
        <w:left w:val="none" w:sz="0" w:space="0" w:color="auto"/>
        <w:bottom w:val="none" w:sz="0" w:space="0" w:color="auto"/>
        <w:right w:val="none" w:sz="0" w:space="0" w:color="auto"/>
      </w:divBdr>
    </w:div>
    <w:div w:id="914708576">
      <w:bodyDiv w:val="1"/>
      <w:marLeft w:val="0"/>
      <w:marRight w:val="0"/>
      <w:marTop w:val="0"/>
      <w:marBottom w:val="0"/>
      <w:divBdr>
        <w:top w:val="none" w:sz="0" w:space="0" w:color="auto"/>
        <w:left w:val="none" w:sz="0" w:space="0" w:color="auto"/>
        <w:bottom w:val="none" w:sz="0" w:space="0" w:color="auto"/>
        <w:right w:val="none" w:sz="0" w:space="0" w:color="auto"/>
      </w:divBdr>
    </w:div>
    <w:div w:id="923301300">
      <w:bodyDiv w:val="1"/>
      <w:marLeft w:val="0"/>
      <w:marRight w:val="0"/>
      <w:marTop w:val="0"/>
      <w:marBottom w:val="0"/>
      <w:divBdr>
        <w:top w:val="none" w:sz="0" w:space="0" w:color="auto"/>
        <w:left w:val="none" w:sz="0" w:space="0" w:color="auto"/>
        <w:bottom w:val="none" w:sz="0" w:space="0" w:color="auto"/>
        <w:right w:val="none" w:sz="0" w:space="0" w:color="auto"/>
      </w:divBdr>
    </w:div>
    <w:div w:id="1004863833">
      <w:bodyDiv w:val="1"/>
      <w:marLeft w:val="0"/>
      <w:marRight w:val="0"/>
      <w:marTop w:val="0"/>
      <w:marBottom w:val="0"/>
      <w:divBdr>
        <w:top w:val="none" w:sz="0" w:space="0" w:color="auto"/>
        <w:left w:val="none" w:sz="0" w:space="0" w:color="auto"/>
        <w:bottom w:val="none" w:sz="0" w:space="0" w:color="auto"/>
        <w:right w:val="none" w:sz="0" w:space="0" w:color="auto"/>
      </w:divBdr>
    </w:div>
    <w:div w:id="1042094309">
      <w:bodyDiv w:val="1"/>
      <w:marLeft w:val="0"/>
      <w:marRight w:val="0"/>
      <w:marTop w:val="0"/>
      <w:marBottom w:val="0"/>
      <w:divBdr>
        <w:top w:val="none" w:sz="0" w:space="0" w:color="auto"/>
        <w:left w:val="none" w:sz="0" w:space="0" w:color="auto"/>
        <w:bottom w:val="none" w:sz="0" w:space="0" w:color="auto"/>
        <w:right w:val="none" w:sz="0" w:space="0" w:color="auto"/>
      </w:divBdr>
    </w:div>
    <w:div w:id="1123812680">
      <w:bodyDiv w:val="1"/>
      <w:marLeft w:val="0"/>
      <w:marRight w:val="0"/>
      <w:marTop w:val="0"/>
      <w:marBottom w:val="0"/>
      <w:divBdr>
        <w:top w:val="none" w:sz="0" w:space="0" w:color="auto"/>
        <w:left w:val="none" w:sz="0" w:space="0" w:color="auto"/>
        <w:bottom w:val="none" w:sz="0" w:space="0" w:color="auto"/>
        <w:right w:val="none" w:sz="0" w:space="0" w:color="auto"/>
      </w:divBdr>
    </w:div>
    <w:div w:id="1132358410">
      <w:bodyDiv w:val="1"/>
      <w:marLeft w:val="0"/>
      <w:marRight w:val="0"/>
      <w:marTop w:val="0"/>
      <w:marBottom w:val="0"/>
      <w:divBdr>
        <w:top w:val="none" w:sz="0" w:space="0" w:color="auto"/>
        <w:left w:val="none" w:sz="0" w:space="0" w:color="auto"/>
        <w:bottom w:val="none" w:sz="0" w:space="0" w:color="auto"/>
        <w:right w:val="none" w:sz="0" w:space="0" w:color="auto"/>
      </w:divBdr>
    </w:div>
    <w:div w:id="1195776980">
      <w:bodyDiv w:val="1"/>
      <w:marLeft w:val="0"/>
      <w:marRight w:val="0"/>
      <w:marTop w:val="0"/>
      <w:marBottom w:val="0"/>
      <w:divBdr>
        <w:top w:val="none" w:sz="0" w:space="0" w:color="auto"/>
        <w:left w:val="none" w:sz="0" w:space="0" w:color="auto"/>
        <w:bottom w:val="none" w:sz="0" w:space="0" w:color="auto"/>
        <w:right w:val="none" w:sz="0" w:space="0" w:color="auto"/>
      </w:divBdr>
    </w:div>
    <w:div w:id="1325742011">
      <w:bodyDiv w:val="1"/>
      <w:marLeft w:val="0"/>
      <w:marRight w:val="0"/>
      <w:marTop w:val="0"/>
      <w:marBottom w:val="0"/>
      <w:divBdr>
        <w:top w:val="none" w:sz="0" w:space="0" w:color="auto"/>
        <w:left w:val="none" w:sz="0" w:space="0" w:color="auto"/>
        <w:bottom w:val="none" w:sz="0" w:space="0" w:color="auto"/>
        <w:right w:val="none" w:sz="0" w:space="0" w:color="auto"/>
      </w:divBdr>
    </w:div>
    <w:div w:id="1329358119">
      <w:bodyDiv w:val="1"/>
      <w:marLeft w:val="0"/>
      <w:marRight w:val="0"/>
      <w:marTop w:val="0"/>
      <w:marBottom w:val="0"/>
      <w:divBdr>
        <w:top w:val="none" w:sz="0" w:space="0" w:color="auto"/>
        <w:left w:val="none" w:sz="0" w:space="0" w:color="auto"/>
        <w:bottom w:val="none" w:sz="0" w:space="0" w:color="auto"/>
        <w:right w:val="none" w:sz="0" w:space="0" w:color="auto"/>
      </w:divBdr>
    </w:div>
    <w:div w:id="1375353440">
      <w:bodyDiv w:val="1"/>
      <w:marLeft w:val="0"/>
      <w:marRight w:val="0"/>
      <w:marTop w:val="0"/>
      <w:marBottom w:val="0"/>
      <w:divBdr>
        <w:top w:val="none" w:sz="0" w:space="0" w:color="auto"/>
        <w:left w:val="none" w:sz="0" w:space="0" w:color="auto"/>
        <w:bottom w:val="none" w:sz="0" w:space="0" w:color="auto"/>
        <w:right w:val="none" w:sz="0" w:space="0" w:color="auto"/>
      </w:divBdr>
    </w:div>
    <w:div w:id="1451971782">
      <w:bodyDiv w:val="1"/>
      <w:marLeft w:val="0"/>
      <w:marRight w:val="0"/>
      <w:marTop w:val="0"/>
      <w:marBottom w:val="0"/>
      <w:divBdr>
        <w:top w:val="none" w:sz="0" w:space="0" w:color="auto"/>
        <w:left w:val="none" w:sz="0" w:space="0" w:color="auto"/>
        <w:bottom w:val="none" w:sz="0" w:space="0" w:color="auto"/>
        <w:right w:val="none" w:sz="0" w:space="0" w:color="auto"/>
      </w:divBdr>
    </w:div>
    <w:div w:id="1452288846">
      <w:bodyDiv w:val="1"/>
      <w:marLeft w:val="0"/>
      <w:marRight w:val="0"/>
      <w:marTop w:val="0"/>
      <w:marBottom w:val="0"/>
      <w:divBdr>
        <w:top w:val="none" w:sz="0" w:space="0" w:color="auto"/>
        <w:left w:val="none" w:sz="0" w:space="0" w:color="auto"/>
        <w:bottom w:val="none" w:sz="0" w:space="0" w:color="auto"/>
        <w:right w:val="none" w:sz="0" w:space="0" w:color="auto"/>
      </w:divBdr>
    </w:div>
    <w:div w:id="1482037920">
      <w:bodyDiv w:val="1"/>
      <w:marLeft w:val="0"/>
      <w:marRight w:val="0"/>
      <w:marTop w:val="0"/>
      <w:marBottom w:val="0"/>
      <w:divBdr>
        <w:top w:val="none" w:sz="0" w:space="0" w:color="auto"/>
        <w:left w:val="none" w:sz="0" w:space="0" w:color="auto"/>
        <w:bottom w:val="none" w:sz="0" w:space="0" w:color="auto"/>
        <w:right w:val="none" w:sz="0" w:space="0" w:color="auto"/>
      </w:divBdr>
    </w:div>
    <w:div w:id="1534269691">
      <w:bodyDiv w:val="1"/>
      <w:marLeft w:val="0"/>
      <w:marRight w:val="0"/>
      <w:marTop w:val="0"/>
      <w:marBottom w:val="0"/>
      <w:divBdr>
        <w:top w:val="none" w:sz="0" w:space="0" w:color="auto"/>
        <w:left w:val="none" w:sz="0" w:space="0" w:color="auto"/>
        <w:bottom w:val="none" w:sz="0" w:space="0" w:color="auto"/>
        <w:right w:val="none" w:sz="0" w:space="0" w:color="auto"/>
      </w:divBdr>
    </w:div>
    <w:div w:id="1591162180">
      <w:bodyDiv w:val="1"/>
      <w:marLeft w:val="0"/>
      <w:marRight w:val="0"/>
      <w:marTop w:val="0"/>
      <w:marBottom w:val="0"/>
      <w:divBdr>
        <w:top w:val="none" w:sz="0" w:space="0" w:color="auto"/>
        <w:left w:val="none" w:sz="0" w:space="0" w:color="auto"/>
        <w:bottom w:val="none" w:sz="0" w:space="0" w:color="auto"/>
        <w:right w:val="none" w:sz="0" w:space="0" w:color="auto"/>
      </w:divBdr>
    </w:div>
    <w:div w:id="1664817529">
      <w:bodyDiv w:val="1"/>
      <w:marLeft w:val="0"/>
      <w:marRight w:val="0"/>
      <w:marTop w:val="0"/>
      <w:marBottom w:val="0"/>
      <w:divBdr>
        <w:top w:val="none" w:sz="0" w:space="0" w:color="auto"/>
        <w:left w:val="none" w:sz="0" w:space="0" w:color="auto"/>
        <w:bottom w:val="none" w:sz="0" w:space="0" w:color="auto"/>
        <w:right w:val="none" w:sz="0" w:space="0" w:color="auto"/>
      </w:divBdr>
    </w:div>
    <w:div w:id="1677926423">
      <w:bodyDiv w:val="1"/>
      <w:marLeft w:val="0"/>
      <w:marRight w:val="0"/>
      <w:marTop w:val="0"/>
      <w:marBottom w:val="0"/>
      <w:divBdr>
        <w:top w:val="none" w:sz="0" w:space="0" w:color="auto"/>
        <w:left w:val="none" w:sz="0" w:space="0" w:color="auto"/>
        <w:bottom w:val="none" w:sz="0" w:space="0" w:color="auto"/>
        <w:right w:val="none" w:sz="0" w:space="0" w:color="auto"/>
      </w:divBdr>
    </w:div>
    <w:div w:id="1691954393">
      <w:bodyDiv w:val="1"/>
      <w:marLeft w:val="0"/>
      <w:marRight w:val="0"/>
      <w:marTop w:val="0"/>
      <w:marBottom w:val="0"/>
      <w:divBdr>
        <w:top w:val="none" w:sz="0" w:space="0" w:color="auto"/>
        <w:left w:val="none" w:sz="0" w:space="0" w:color="auto"/>
        <w:bottom w:val="none" w:sz="0" w:space="0" w:color="auto"/>
        <w:right w:val="none" w:sz="0" w:space="0" w:color="auto"/>
      </w:divBdr>
    </w:div>
    <w:div w:id="1766805482">
      <w:bodyDiv w:val="1"/>
      <w:marLeft w:val="0"/>
      <w:marRight w:val="0"/>
      <w:marTop w:val="0"/>
      <w:marBottom w:val="0"/>
      <w:divBdr>
        <w:top w:val="none" w:sz="0" w:space="0" w:color="auto"/>
        <w:left w:val="none" w:sz="0" w:space="0" w:color="auto"/>
        <w:bottom w:val="none" w:sz="0" w:space="0" w:color="auto"/>
        <w:right w:val="none" w:sz="0" w:space="0" w:color="auto"/>
      </w:divBdr>
    </w:div>
    <w:div w:id="1767382435">
      <w:bodyDiv w:val="1"/>
      <w:marLeft w:val="0"/>
      <w:marRight w:val="0"/>
      <w:marTop w:val="0"/>
      <w:marBottom w:val="0"/>
      <w:divBdr>
        <w:top w:val="none" w:sz="0" w:space="0" w:color="auto"/>
        <w:left w:val="none" w:sz="0" w:space="0" w:color="auto"/>
        <w:bottom w:val="none" w:sz="0" w:space="0" w:color="auto"/>
        <w:right w:val="none" w:sz="0" w:space="0" w:color="auto"/>
      </w:divBdr>
    </w:div>
    <w:div w:id="1979528218">
      <w:bodyDiv w:val="1"/>
      <w:marLeft w:val="0"/>
      <w:marRight w:val="0"/>
      <w:marTop w:val="0"/>
      <w:marBottom w:val="0"/>
      <w:divBdr>
        <w:top w:val="none" w:sz="0" w:space="0" w:color="auto"/>
        <w:left w:val="none" w:sz="0" w:space="0" w:color="auto"/>
        <w:bottom w:val="none" w:sz="0" w:space="0" w:color="auto"/>
        <w:right w:val="none" w:sz="0" w:space="0" w:color="auto"/>
      </w:divBdr>
    </w:div>
    <w:div w:id="2012641177">
      <w:bodyDiv w:val="1"/>
      <w:marLeft w:val="0"/>
      <w:marRight w:val="0"/>
      <w:marTop w:val="0"/>
      <w:marBottom w:val="0"/>
      <w:divBdr>
        <w:top w:val="none" w:sz="0" w:space="0" w:color="auto"/>
        <w:left w:val="none" w:sz="0" w:space="0" w:color="auto"/>
        <w:bottom w:val="none" w:sz="0" w:space="0" w:color="auto"/>
        <w:right w:val="none" w:sz="0" w:space="0" w:color="auto"/>
      </w:divBdr>
    </w:div>
    <w:div w:id="2013020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jeef.or.jp/" TargetMode="External"/><Relationship Id="rId26" Type="http://schemas.openxmlformats.org/officeDocument/2006/relationships/hyperlink" Target="http://www.forru.org/library/0000005" TargetMode="External"/><Relationship Id="rId39" Type="http://schemas.openxmlformats.org/officeDocument/2006/relationships/hyperlink" Target="http://www.forru.org/library/0000046" TargetMode="External"/><Relationship Id="rId3" Type="http://schemas.openxmlformats.org/officeDocument/2006/relationships/settings" Target="settings.xml"/><Relationship Id="rId21" Type="http://schemas.openxmlformats.org/officeDocument/2006/relationships/hyperlink" Target="https://www.forru.org/sites/default/files/public/publications/resources/forru-0000010-0008-ja.pdf" TargetMode="External"/><Relationship Id="rId34" Type="http://schemas.openxmlformats.org/officeDocument/2006/relationships/hyperlink" Target="https://doi.org/10.4236/ojf.2017.72010" TargetMode="External"/><Relationship Id="rId42" Type="http://schemas.openxmlformats.org/officeDocument/2006/relationships/hyperlink" Target="http://www.forru.org/library/0000047" TargetMode="External"/><Relationship Id="rId47" Type="http://schemas.openxmlformats.org/officeDocument/2006/relationships/footer" Target="footer6.xml"/><Relationship Id="rId50" Type="http://schemas.openxmlformats.org/officeDocument/2006/relationships/theme" Target="theme/theme1.xml"/><Relationship Id="rId7" Type="http://schemas.openxmlformats.org/officeDocument/2006/relationships/comments" Target="comments.xml"/><Relationship Id="rId12" Type="http://schemas.openxmlformats.org/officeDocument/2006/relationships/footer" Target="footer2.xml"/><Relationship Id="rId17" Type="http://schemas.openxmlformats.org/officeDocument/2006/relationships/hyperlink" Target="http://www.jeef.or.jp/" TargetMode="External"/><Relationship Id="rId25" Type="http://schemas.openxmlformats.org/officeDocument/2006/relationships/hyperlink" Target="http://www.forru.org/library/0000006" TargetMode="External"/><Relationship Id="rId33" Type="http://schemas.openxmlformats.org/officeDocument/2006/relationships/hyperlink" Target="http://www.forru.org/library/0000088" TargetMode="External"/><Relationship Id="rId38" Type="http://schemas.openxmlformats.org/officeDocument/2006/relationships/hyperlink" Target="http://doi.org/10.1007/s11056-019-09720-1" TargetMode="External"/><Relationship Id="rId46"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yperlink" Target="https://www.forru.org/library/0000010" TargetMode="External"/><Relationship Id="rId29" Type="http://schemas.openxmlformats.org/officeDocument/2006/relationships/hyperlink" Target="http://www.forru.org/library/0000153" TargetMode="External"/><Relationship Id="rId41" Type="http://schemas.openxmlformats.org/officeDocument/2006/relationships/hyperlink" Target="http://www.forru.org/library/000006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yperlink" Target="https://www.forru.org/library" TargetMode="External"/><Relationship Id="rId32" Type="http://schemas.openxmlformats.org/officeDocument/2006/relationships/hyperlink" Target="http://www.forru.org/library/0000152" TargetMode="External"/><Relationship Id="rId37" Type="http://schemas.openxmlformats.org/officeDocument/2006/relationships/hyperlink" Target="http://www.forru.org/library/0000083" TargetMode="External"/><Relationship Id="rId40" Type="http://schemas.openxmlformats.org/officeDocument/2006/relationships/hyperlink" Target="http://doi.org/10.3390/f10090732" TargetMode="External"/><Relationship Id="rId45"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yperlink" Target="https://fob.science.cmu.ac.th/" TargetMode="External"/><Relationship Id="rId28" Type="http://schemas.openxmlformats.org/officeDocument/2006/relationships/hyperlink" Target="http://www.forru.org/library/0000056" TargetMode="External"/><Relationship Id="rId36" Type="http://schemas.openxmlformats.org/officeDocument/2006/relationships/hyperlink" Target="http://www.forru.org/library/0000090" TargetMode="External"/><Relationship Id="rId49"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www.forru.org" TargetMode="External"/><Relationship Id="rId31" Type="http://schemas.openxmlformats.org/officeDocument/2006/relationships/hyperlink" Target="http://www.forru.org/library/0000022" TargetMode="External"/><Relationship Id="rId44" Type="http://schemas.openxmlformats.org/officeDocument/2006/relationships/hyperlink" Target="http://www.forru.org/library/0000207" TargetMode="External"/><Relationship Id="rId4" Type="http://schemas.openxmlformats.org/officeDocument/2006/relationships/webSettings" Target="webSettings.xml"/><Relationship Id="rId9" Type="http://schemas.openxmlformats.org/officeDocument/2006/relationships/hyperlink" Target="https://doi.org/10.1038/nature12914" TargetMode="External"/><Relationship Id="rId14" Type="http://schemas.openxmlformats.org/officeDocument/2006/relationships/header" Target="header2.xml"/><Relationship Id="rId22" Type="http://schemas.openxmlformats.org/officeDocument/2006/relationships/hyperlink" Target="https://www.forru.org/library?t%5B0%5D=47" TargetMode="External"/><Relationship Id="rId27" Type="http://schemas.openxmlformats.org/officeDocument/2006/relationships/hyperlink" Target="http://www.forru.org/library/0000043" TargetMode="External"/><Relationship Id="rId30" Type="http://schemas.openxmlformats.org/officeDocument/2006/relationships/hyperlink" Target="http://www.forru.org/library/0000156" TargetMode="External"/><Relationship Id="rId35" Type="http://schemas.openxmlformats.org/officeDocument/2006/relationships/hyperlink" Target="http://www.forru.org/library/0000089" TargetMode="External"/><Relationship Id="rId43" Type="http://schemas.openxmlformats.org/officeDocument/2006/relationships/hyperlink" Target="http://www.forru.org/library/0000099" TargetMode="External"/><Relationship Id="rId48" Type="http://schemas.openxmlformats.org/officeDocument/2006/relationships/footer" Target="footer7.xml"/><Relationship Id="rId8" Type="http://schemas.openxmlformats.org/officeDocument/2006/relationships/hyperlink" Target="https://www.forru.org/library/0000228"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13</Pages>
  <Words>3628</Words>
  <Characters>20685</Characters>
  <Application>Microsoft Office Word</Application>
  <DocSecurity>0</DocSecurity>
  <Lines>172</Lines>
  <Paragraphs>48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Part 2</vt:lpstr>
      <vt:lpstr>Part 2</vt:lpstr>
    </vt:vector>
  </TitlesOfParts>
  <Company>KNCF</Company>
  <LinksUpToDate>false</LinksUpToDate>
  <CharactersWithSpaces>24265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2</dc:title>
  <dc:creator>KNCF</dc:creator>
  <cp:lastModifiedBy>vane</cp:lastModifiedBy>
  <cp:revision>4</cp:revision>
  <cp:lastPrinted>2022-04-24T21:24:00Z</cp:lastPrinted>
  <dcterms:created xsi:type="dcterms:W3CDTF">2022-10-23T10:07:00Z</dcterms:created>
  <dcterms:modified xsi:type="dcterms:W3CDTF">2022-10-23T10:41:00Z</dcterms:modified>
</cp:coreProperties>
</file>